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EA29F" w14:textId="77777777" w:rsidR="00082DF6" w:rsidRDefault="00082DF6" w:rsidP="00082DF6">
      <w:pPr>
        <w:jc w:val="right"/>
        <w:rPr>
          <w:rFonts w:ascii="Times New Roman" w:hAnsi="Times New Roman" w:cs="Times New Roman"/>
        </w:rPr>
      </w:pPr>
      <w:bookmarkStart w:id="0" w:name="_Hlk173230975"/>
      <w:r w:rsidRPr="00181368">
        <w:rPr>
          <w:rFonts w:ascii="Times New Roman" w:hAnsi="Times New Roman" w:cs="Times New Roman"/>
        </w:rPr>
        <w:t>EELNÕU</w:t>
      </w:r>
    </w:p>
    <w:p w14:paraId="3CA61C0B" w14:textId="0D64D98B" w:rsidR="00085D53" w:rsidRPr="00181368" w:rsidRDefault="00960048" w:rsidP="00082DF6">
      <w:pPr>
        <w:jc w:val="right"/>
        <w:rPr>
          <w:rFonts w:ascii="Times New Roman" w:hAnsi="Times New Roman" w:cs="Times New Roman"/>
        </w:rPr>
      </w:pPr>
      <w:r>
        <w:rPr>
          <w:rFonts w:ascii="Times New Roman" w:hAnsi="Times New Roman" w:cs="Times New Roman"/>
        </w:rPr>
        <w:t>03</w:t>
      </w:r>
      <w:r w:rsidR="00085D53">
        <w:rPr>
          <w:rFonts w:ascii="Times New Roman" w:hAnsi="Times New Roman" w:cs="Times New Roman"/>
        </w:rPr>
        <w:t>.0</w:t>
      </w:r>
      <w:r>
        <w:rPr>
          <w:rFonts w:ascii="Times New Roman" w:hAnsi="Times New Roman" w:cs="Times New Roman"/>
        </w:rPr>
        <w:t>9</w:t>
      </w:r>
      <w:r w:rsidR="00085D53">
        <w:rPr>
          <w:rFonts w:ascii="Times New Roman" w:hAnsi="Times New Roman" w:cs="Times New Roman"/>
        </w:rPr>
        <w:t>.2024</w:t>
      </w:r>
    </w:p>
    <w:p w14:paraId="69E1A2F3" w14:textId="77777777" w:rsidR="00082DF6" w:rsidRPr="00181368" w:rsidRDefault="00082DF6" w:rsidP="00082DF6">
      <w:pPr>
        <w:rPr>
          <w:rFonts w:ascii="Times New Roman" w:hAnsi="Times New Roman" w:cs="Times New Roman"/>
        </w:rPr>
      </w:pPr>
    </w:p>
    <w:p w14:paraId="366FDCFF" w14:textId="77777777" w:rsidR="003266F3" w:rsidRPr="00016DE3" w:rsidRDefault="003266F3" w:rsidP="003266F3">
      <w:pPr>
        <w:jc w:val="center"/>
        <w:rPr>
          <w:rFonts w:ascii="Times New Roman" w:eastAsia="Times New Roman" w:hAnsi="Times New Roman" w:cs="Times New Roman"/>
          <w:b/>
          <w:kern w:val="0"/>
          <w:sz w:val="32"/>
          <w:szCs w:val="32"/>
          <w:lang w:eastAsia="en-GB"/>
          <w14:ligatures w14:val="none"/>
        </w:rPr>
      </w:pPr>
      <w:r w:rsidRPr="00016DE3">
        <w:rPr>
          <w:rFonts w:ascii="Times New Roman" w:eastAsia="Times New Roman" w:hAnsi="Times New Roman" w:cs="Times New Roman"/>
          <w:b/>
          <w:kern w:val="0"/>
          <w:sz w:val="32"/>
          <w:szCs w:val="32"/>
          <w:lang w:eastAsia="en-GB"/>
          <w14:ligatures w14:val="none"/>
        </w:rPr>
        <w:t xml:space="preserve">Tulumaksuseaduse ja kaitseväeteenistuse seaduse muutmise seaduse </w:t>
      </w:r>
    </w:p>
    <w:p w14:paraId="1E0E4F4E" w14:textId="24AAF5C6" w:rsidR="003266F3" w:rsidRPr="00016DE3" w:rsidRDefault="00963F7D" w:rsidP="003266F3">
      <w:pPr>
        <w:jc w:val="center"/>
        <w:rPr>
          <w:rFonts w:ascii="Times New Roman" w:eastAsia="Times New Roman" w:hAnsi="Times New Roman" w:cs="Times New Roman"/>
          <w:b/>
          <w:kern w:val="0"/>
          <w:sz w:val="32"/>
          <w:szCs w:val="32"/>
          <w:lang w:eastAsia="en-GB"/>
          <w14:ligatures w14:val="none"/>
        </w:rPr>
      </w:pPr>
      <w:r w:rsidRPr="00016DE3">
        <w:rPr>
          <w:rFonts w:ascii="Times New Roman" w:eastAsia="Times New Roman" w:hAnsi="Times New Roman" w:cs="Times New Roman"/>
          <w:b/>
          <w:kern w:val="0"/>
          <w:sz w:val="32"/>
          <w:szCs w:val="32"/>
          <w:lang w:eastAsia="en-GB"/>
          <w14:ligatures w14:val="none"/>
        </w:rPr>
        <w:t>ning</w:t>
      </w:r>
      <w:r w:rsidR="00040C93" w:rsidRPr="00016DE3">
        <w:rPr>
          <w:rFonts w:ascii="Times New Roman" w:eastAsia="Times New Roman" w:hAnsi="Times New Roman" w:cs="Times New Roman"/>
          <w:b/>
          <w:kern w:val="0"/>
          <w:sz w:val="32"/>
          <w:szCs w:val="32"/>
          <w:lang w:eastAsia="en-GB"/>
          <w14:ligatures w14:val="none"/>
        </w:rPr>
        <w:t xml:space="preserve"> tulumaksuseaduse muutmise seadus</w:t>
      </w:r>
    </w:p>
    <w:p w14:paraId="64C5090C" w14:textId="77777777" w:rsidR="00082DF6" w:rsidRPr="00074AEB" w:rsidRDefault="00082DF6" w:rsidP="00082DF6">
      <w:pPr>
        <w:rPr>
          <w:rFonts w:ascii="Times New Roman" w:eastAsia="Times New Roman" w:hAnsi="Times New Roman" w:cs="Times New Roman"/>
          <w:kern w:val="0"/>
          <w:lang w:eastAsia="en-GB"/>
          <w14:ligatures w14:val="none"/>
        </w:rPr>
      </w:pPr>
    </w:p>
    <w:p w14:paraId="718EF956" w14:textId="40775EB0" w:rsidR="00FB4EE9" w:rsidRPr="00016DE3" w:rsidRDefault="00082DF6" w:rsidP="003266F3">
      <w:pPr>
        <w:rPr>
          <w:rFonts w:ascii="Times New Roman" w:hAnsi="Times New Roman" w:cs="Times New Roman"/>
          <w:b/>
          <w:bCs/>
        </w:rPr>
      </w:pPr>
      <w:r w:rsidRPr="00FB4EE9">
        <w:rPr>
          <w:rFonts w:ascii="Times New Roman" w:hAnsi="Times New Roman" w:cs="Times New Roman"/>
          <w:b/>
          <w:bCs/>
        </w:rPr>
        <w:t>§ 1.</w:t>
      </w:r>
      <w:r w:rsidRPr="00016DE3">
        <w:rPr>
          <w:rFonts w:ascii="Times New Roman" w:hAnsi="Times New Roman" w:cs="Times New Roman"/>
          <w:b/>
          <w:bCs/>
        </w:rPr>
        <w:t xml:space="preserve"> </w:t>
      </w:r>
      <w:r w:rsidR="00FB4EE9" w:rsidRPr="00016DE3">
        <w:rPr>
          <w:rFonts w:ascii="Times New Roman" w:hAnsi="Times New Roman" w:cs="Times New Roman"/>
          <w:b/>
          <w:bCs/>
        </w:rPr>
        <w:t xml:space="preserve">Tulumaksuseaduse ja kaitseväeteenistuse seaduse </w:t>
      </w:r>
      <w:r w:rsidR="00242D9C">
        <w:rPr>
          <w:rFonts w:ascii="Times New Roman" w:hAnsi="Times New Roman" w:cs="Times New Roman"/>
          <w:b/>
          <w:bCs/>
        </w:rPr>
        <w:t xml:space="preserve">muutmise seaduse </w:t>
      </w:r>
      <w:r w:rsidR="00FB4EE9" w:rsidRPr="00016DE3">
        <w:rPr>
          <w:rFonts w:ascii="Times New Roman" w:hAnsi="Times New Roman" w:cs="Times New Roman"/>
          <w:b/>
          <w:bCs/>
        </w:rPr>
        <w:t>muutmine</w:t>
      </w:r>
    </w:p>
    <w:p w14:paraId="786B2207" w14:textId="77777777" w:rsidR="00FB4EE9" w:rsidRDefault="00FB4EE9" w:rsidP="003266F3">
      <w:pPr>
        <w:rPr>
          <w:rFonts w:ascii="Times New Roman" w:hAnsi="Times New Roman" w:cs="Times New Roman"/>
        </w:rPr>
      </w:pPr>
    </w:p>
    <w:p w14:paraId="529D6A4B" w14:textId="3CF0AEB5" w:rsidR="003266F3" w:rsidRDefault="00082DF6" w:rsidP="003266F3">
      <w:pPr>
        <w:rPr>
          <w:rFonts w:ascii="Times New Roman" w:eastAsia="Times New Roman" w:hAnsi="Times New Roman" w:cs="Times New Roman"/>
          <w:color w:val="000000"/>
          <w:kern w:val="36"/>
          <w:lang w:eastAsia="en-GB"/>
          <w14:ligatures w14:val="none"/>
        </w:rPr>
      </w:pPr>
      <w:r w:rsidRPr="00074AEB">
        <w:rPr>
          <w:rFonts w:ascii="Times New Roman" w:eastAsia="Times New Roman" w:hAnsi="Times New Roman" w:cs="Times New Roman"/>
          <w:color w:val="000000"/>
          <w:kern w:val="36"/>
          <w:lang w:eastAsia="en-GB"/>
          <w14:ligatures w14:val="none"/>
        </w:rPr>
        <w:t>Tulumaksuseaduse ja kaitseväeteenistuse seaduse muutmise seadus</w:t>
      </w:r>
      <w:r w:rsidRPr="00181368">
        <w:rPr>
          <w:rFonts w:ascii="Times New Roman" w:eastAsia="Times New Roman" w:hAnsi="Times New Roman" w:cs="Times New Roman"/>
          <w:color w:val="000000"/>
          <w:kern w:val="36"/>
          <w:lang w:eastAsia="en-GB"/>
          <w14:ligatures w14:val="none"/>
        </w:rPr>
        <w:t xml:space="preserve">es </w:t>
      </w:r>
      <w:r w:rsidR="00963F7D">
        <w:rPr>
          <w:rFonts w:ascii="Times New Roman" w:eastAsia="Times New Roman" w:hAnsi="Times New Roman" w:cs="Times New Roman"/>
          <w:color w:val="000000"/>
          <w:kern w:val="36"/>
          <w:lang w:eastAsia="en-GB"/>
          <w14:ligatures w14:val="none"/>
        </w:rPr>
        <w:t>(</w:t>
      </w:r>
      <w:r w:rsidR="00963F7D" w:rsidRPr="00963F7D">
        <w:rPr>
          <w:rFonts w:ascii="Times New Roman" w:eastAsia="Times New Roman" w:hAnsi="Times New Roman" w:cs="Times New Roman"/>
          <w:color w:val="000000"/>
          <w:kern w:val="36"/>
          <w:lang w:eastAsia="en-GB"/>
          <w14:ligatures w14:val="none"/>
        </w:rPr>
        <w:t>RT I, 30.06.2023, 107</w:t>
      </w:r>
      <w:r w:rsidR="00963F7D">
        <w:rPr>
          <w:rFonts w:ascii="Times New Roman" w:eastAsia="Times New Roman" w:hAnsi="Times New Roman" w:cs="Times New Roman"/>
          <w:color w:val="000000"/>
          <w:kern w:val="36"/>
          <w:lang w:eastAsia="en-GB"/>
          <w14:ligatures w14:val="none"/>
        </w:rPr>
        <w:t xml:space="preserve">) </w:t>
      </w:r>
      <w:r w:rsidRPr="00181368">
        <w:rPr>
          <w:rFonts w:ascii="Times New Roman" w:eastAsia="Times New Roman" w:hAnsi="Times New Roman" w:cs="Times New Roman"/>
          <w:color w:val="000000"/>
          <w:kern w:val="36"/>
          <w:lang w:eastAsia="en-GB"/>
          <w14:ligatures w14:val="none"/>
        </w:rPr>
        <w:t>tehakse järgmised muudatused:</w:t>
      </w:r>
    </w:p>
    <w:p w14:paraId="34D4C778" w14:textId="77777777" w:rsidR="003266F3" w:rsidRDefault="003266F3" w:rsidP="003266F3">
      <w:pPr>
        <w:rPr>
          <w:rFonts w:ascii="Times New Roman" w:eastAsia="Times New Roman" w:hAnsi="Times New Roman" w:cs="Times New Roman"/>
          <w:color w:val="000000"/>
          <w:kern w:val="36"/>
          <w:lang w:eastAsia="en-GB"/>
          <w14:ligatures w14:val="none"/>
        </w:rPr>
      </w:pPr>
    </w:p>
    <w:p w14:paraId="7AB81913" w14:textId="51B6A74F" w:rsidR="00082DF6" w:rsidRPr="003266F3" w:rsidRDefault="003266F3" w:rsidP="003266F3">
      <w:pPr>
        <w:rPr>
          <w:rFonts w:ascii="Times New Roman" w:eastAsia="Times New Roman" w:hAnsi="Times New Roman" w:cs="Times New Roman"/>
          <w:color w:val="000000"/>
          <w:kern w:val="36"/>
          <w:lang w:eastAsia="en-GB"/>
          <w14:ligatures w14:val="none"/>
        </w:rPr>
      </w:pPr>
      <w:r w:rsidRPr="003266F3">
        <w:rPr>
          <w:rFonts w:ascii="Times New Roman" w:eastAsia="Times New Roman" w:hAnsi="Times New Roman" w:cs="Times New Roman"/>
          <w:b/>
          <w:bCs/>
          <w:color w:val="000000"/>
          <w:kern w:val="36"/>
          <w:lang w:eastAsia="en-GB"/>
          <w14:ligatures w14:val="none"/>
        </w:rPr>
        <w:t>1)</w:t>
      </w:r>
      <w:r>
        <w:rPr>
          <w:rFonts w:ascii="Times New Roman" w:eastAsia="Times New Roman" w:hAnsi="Times New Roman" w:cs="Times New Roman"/>
          <w:color w:val="000000"/>
          <w:kern w:val="36"/>
          <w:lang w:eastAsia="en-GB"/>
          <w14:ligatures w14:val="none"/>
        </w:rPr>
        <w:t xml:space="preserve"> </w:t>
      </w:r>
      <w:r w:rsidR="00082DF6" w:rsidRPr="003266F3">
        <w:rPr>
          <w:rFonts w:ascii="Times New Roman" w:eastAsia="Times New Roman" w:hAnsi="Times New Roman" w:cs="Times New Roman"/>
          <w:color w:val="000000"/>
          <w:kern w:val="36"/>
          <w:lang w:eastAsia="en-GB"/>
          <w14:ligatures w14:val="none"/>
        </w:rPr>
        <w:t>paragrahvi 3 lõige 3 muudetakse ja sõnastatakse järgmiselt:</w:t>
      </w:r>
    </w:p>
    <w:p w14:paraId="252A6C8B" w14:textId="29B9E223" w:rsidR="00082DF6" w:rsidRPr="00181368" w:rsidRDefault="00FB4EE9" w:rsidP="00082DF6">
      <w:pPr>
        <w:rPr>
          <w:rFonts w:ascii="Times New Roman" w:hAnsi="Times New Roman" w:cs="Times New Roman"/>
          <w:color w:val="202020"/>
          <w:shd w:val="clear" w:color="auto" w:fill="FFFFFF"/>
        </w:rPr>
      </w:pPr>
      <w:r w:rsidRPr="00016DE3">
        <w:rPr>
          <w:rFonts w:ascii="Times New Roman" w:hAnsi="Times New Roman" w:cs="Times New Roman"/>
          <w:bdr w:val="none" w:sz="0" w:space="0" w:color="auto" w:frame="1"/>
          <w:shd w:val="clear" w:color="auto" w:fill="FFFFFF"/>
        </w:rPr>
        <w:t>„</w:t>
      </w:r>
      <w:r w:rsidR="00082DF6" w:rsidRPr="00181368">
        <w:rPr>
          <w:rFonts w:ascii="Times New Roman" w:hAnsi="Times New Roman" w:cs="Times New Roman"/>
          <w:color w:val="202020"/>
          <w:shd w:val="clear" w:color="auto" w:fill="FFFFFF"/>
        </w:rPr>
        <w:t>(3) Käesoleva seaduse § 2 punktid 1</w:t>
      </w:r>
      <w:bookmarkStart w:id="1" w:name="_Hlk173225896"/>
      <w:r w:rsidR="00082DF6" w:rsidRPr="00181368">
        <w:rPr>
          <w:rFonts w:ascii="Times New Roman" w:hAnsi="Times New Roman" w:cs="Times New Roman"/>
          <w:color w:val="202020"/>
          <w:shd w:val="clear" w:color="auto" w:fill="FFFFFF"/>
        </w:rPr>
        <w:t>–</w:t>
      </w:r>
      <w:bookmarkEnd w:id="1"/>
      <w:r w:rsidR="001C691B">
        <w:rPr>
          <w:rFonts w:ascii="Times New Roman" w:hAnsi="Times New Roman" w:cs="Times New Roman"/>
          <w:color w:val="202020"/>
          <w:shd w:val="clear" w:color="auto" w:fill="FFFFFF"/>
        </w:rPr>
        <w:t>7</w:t>
      </w:r>
      <w:r w:rsidR="00082DF6" w:rsidRPr="00181368">
        <w:rPr>
          <w:rFonts w:ascii="Times New Roman" w:hAnsi="Times New Roman" w:cs="Times New Roman"/>
          <w:color w:val="202020"/>
          <w:shd w:val="clear" w:color="auto" w:fill="FFFFFF"/>
        </w:rPr>
        <w:t xml:space="preserve">, </w:t>
      </w:r>
      <w:r w:rsidR="001C691B" w:rsidRPr="001C691B">
        <w:rPr>
          <w:rFonts w:ascii="Times New Roman" w:hAnsi="Times New Roman" w:cs="Times New Roman"/>
          <w:color w:val="202020"/>
          <w:shd w:val="clear" w:color="auto" w:fill="FFFFFF"/>
        </w:rPr>
        <w:t>12</w:t>
      </w:r>
      <w:r w:rsidR="00CD2680">
        <w:rPr>
          <w:rFonts w:ascii="Times New Roman" w:hAnsi="Times New Roman" w:cs="Times New Roman"/>
          <w:color w:val="202020"/>
          <w:shd w:val="clear" w:color="auto" w:fill="FFFFFF"/>
        </w:rPr>
        <w:t xml:space="preserve">, </w:t>
      </w:r>
      <w:r w:rsidR="001C691B" w:rsidRPr="001C691B">
        <w:rPr>
          <w:rFonts w:ascii="Times New Roman" w:hAnsi="Times New Roman" w:cs="Times New Roman"/>
          <w:color w:val="202020"/>
          <w:shd w:val="clear" w:color="auto" w:fill="FFFFFF"/>
        </w:rPr>
        <w:t>1</w:t>
      </w:r>
      <w:r w:rsidR="001C691B">
        <w:rPr>
          <w:rFonts w:ascii="Times New Roman" w:hAnsi="Times New Roman" w:cs="Times New Roman"/>
          <w:color w:val="202020"/>
          <w:shd w:val="clear" w:color="auto" w:fill="FFFFFF"/>
        </w:rPr>
        <w:t>3, 16</w:t>
      </w:r>
      <w:r w:rsidR="001C691B" w:rsidRPr="001C691B">
        <w:rPr>
          <w:rFonts w:ascii="Times New Roman" w:hAnsi="Times New Roman" w:cs="Times New Roman"/>
          <w:color w:val="202020"/>
          <w:shd w:val="clear" w:color="auto" w:fill="FFFFFF"/>
        </w:rPr>
        <w:t xml:space="preserve">, </w:t>
      </w:r>
      <w:r w:rsidR="00647048">
        <w:rPr>
          <w:rFonts w:ascii="Times New Roman" w:hAnsi="Times New Roman" w:cs="Times New Roman"/>
          <w:color w:val="202020"/>
          <w:shd w:val="clear" w:color="auto" w:fill="FFFFFF"/>
        </w:rPr>
        <w:t>21</w:t>
      </w:r>
      <w:r w:rsidR="001C691B" w:rsidRPr="001C691B">
        <w:rPr>
          <w:rFonts w:ascii="Times New Roman" w:hAnsi="Times New Roman" w:cs="Times New Roman"/>
          <w:color w:val="202020"/>
          <w:shd w:val="clear" w:color="auto" w:fill="FFFFFF"/>
        </w:rPr>
        <w:t>–26, 31 ja 34 jõustuvad 2025. aasta 1. jaanuaril.</w:t>
      </w:r>
      <w:r>
        <w:rPr>
          <w:rFonts w:ascii="Times New Roman" w:hAnsi="Times New Roman" w:cs="Times New Roman"/>
          <w:color w:val="202020"/>
          <w:shd w:val="clear" w:color="auto" w:fill="FFFFFF"/>
        </w:rPr>
        <w:t>“;</w:t>
      </w:r>
    </w:p>
    <w:p w14:paraId="6792D1E8" w14:textId="77777777" w:rsidR="00082DF6" w:rsidRPr="00181368" w:rsidRDefault="00082DF6" w:rsidP="00082DF6">
      <w:pPr>
        <w:rPr>
          <w:rFonts w:ascii="Times New Roman" w:hAnsi="Times New Roman" w:cs="Times New Roman"/>
          <w:color w:val="202020"/>
          <w:shd w:val="clear" w:color="auto" w:fill="FFFFFF"/>
        </w:rPr>
      </w:pPr>
    </w:p>
    <w:p w14:paraId="068BA114" w14:textId="583DB0DB" w:rsidR="00082DF6" w:rsidRPr="001C691B" w:rsidRDefault="001C691B" w:rsidP="001C691B">
      <w:pPr>
        <w:rPr>
          <w:rFonts w:ascii="Times New Roman" w:eastAsia="Times New Roman" w:hAnsi="Times New Roman" w:cs="Times New Roman"/>
          <w:color w:val="000000"/>
          <w:kern w:val="36"/>
          <w:lang w:eastAsia="en-GB"/>
          <w14:ligatures w14:val="none"/>
        </w:rPr>
      </w:pPr>
      <w:r w:rsidRPr="001C691B">
        <w:rPr>
          <w:rFonts w:ascii="Times New Roman" w:eastAsia="Times New Roman" w:hAnsi="Times New Roman" w:cs="Times New Roman"/>
          <w:b/>
          <w:bCs/>
          <w:color w:val="000000"/>
          <w:kern w:val="36"/>
          <w:lang w:eastAsia="en-GB"/>
          <w14:ligatures w14:val="none"/>
        </w:rPr>
        <w:t>2)</w:t>
      </w:r>
      <w:r>
        <w:rPr>
          <w:rFonts w:ascii="Times New Roman" w:eastAsia="Times New Roman" w:hAnsi="Times New Roman" w:cs="Times New Roman"/>
          <w:color w:val="000000"/>
          <w:kern w:val="36"/>
          <w:lang w:eastAsia="en-GB"/>
          <w14:ligatures w14:val="none"/>
        </w:rPr>
        <w:t xml:space="preserve"> </w:t>
      </w:r>
      <w:r w:rsidR="00082DF6" w:rsidRPr="001C691B">
        <w:rPr>
          <w:rFonts w:ascii="Times New Roman" w:eastAsia="Times New Roman" w:hAnsi="Times New Roman" w:cs="Times New Roman"/>
          <w:color w:val="000000"/>
          <w:kern w:val="36"/>
          <w:lang w:eastAsia="en-GB"/>
          <w14:ligatures w14:val="none"/>
        </w:rPr>
        <w:t>paragrahvi 3 täiendatakse lõikega 4 järgmises sõnastuses:</w:t>
      </w:r>
    </w:p>
    <w:p w14:paraId="1CD2DD2E" w14:textId="6F780B65" w:rsidR="00082DF6" w:rsidRDefault="00082DF6" w:rsidP="00082DF6">
      <w:pPr>
        <w:rPr>
          <w:rFonts w:ascii="Times New Roman" w:eastAsia="Times New Roman" w:hAnsi="Times New Roman" w:cs="Times New Roman"/>
          <w:color w:val="000000"/>
          <w:kern w:val="36"/>
          <w:lang w:eastAsia="en-GB"/>
          <w14:ligatures w14:val="none"/>
        </w:rPr>
      </w:pPr>
      <w:r w:rsidRPr="00181368">
        <w:rPr>
          <w:rFonts w:ascii="Times New Roman" w:eastAsia="Times New Roman" w:hAnsi="Times New Roman" w:cs="Times New Roman"/>
          <w:color w:val="000000"/>
          <w:kern w:val="36"/>
          <w:lang w:eastAsia="en-GB"/>
          <w14:ligatures w14:val="none"/>
        </w:rPr>
        <w:t>„(4) Käesoleva seaduse § 2 punkt</w:t>
      </w:r>
      <w:r w:rsidR="001C691B">
        <w:rPr>
          <w:rFonts w:ascii="Times New Roman" w:eastAsia="Times New Roman" w:hAnsi="Times New Roman" w:cs="Times New Roman"/>
          <w:color w:val="000000"/>
          <w:kern w:val="36"/>
          <w:lang w:eastAsia="en-GB"/>
          <w14:ligatures w14:val="none"/>
        </w:rPr>
        <w:t>id 8</w:t>
      </w:r>
      <w:r w:rsidR="00CD2680">
        <w:rPr>
          <w:rFonts w:ascii="Times New Roman" w:eastAsia="Times New Roman" w:hAnsi="Times New Roman" w:cs="Times New Roman"/>
          <w:color w:val="000000"/>
          <w:kern w:val="36"/>
          <w:lang w:eastAsia="en-GB"/>
          <w14:ligatures w14:val="none"/>
        </w:rPr>
        <w:t>,</w:t>
      </w:r>
      <w:r w:rsidR="001C691B">
        <w:rPr>
          <w:rFonts w:ascii="Times New Roman" w:eastAsia="Times New Roman" w:hAnsi="Times New Roman" w:cs="Times New Roman"/>
          <w:color w:val="000000"/>
          <w:kern w:val="36"/>
          <w:lang w:eastAsia="en-GB"/>
          <w14:ligatures w14:val="none"/>
        </w:rPr>
        <w:t xml:space="preserve"> 9, 14</w:t>
      </w:r>
      <w:r w:rsidR="00CD2680">
        <w:rPr>
          <w:rFonts w:ascii="Times New Roman" w:eastAsia="Times New Roman" w:hAnsi="Times New Roman" w:cs="Times New Roman"/>
          <w:color w:val="000000"/>
          <w:kern w:val="36"/>
          <w:lang w:eastAsia="en-GB"/>
          <w14:ligatures w14:val="none"/>
        </w:rPr>
        <w:t xml:space="preserve">, </w:t>
      </w:r>
      <w:r w:rsidR="001C691B">
        <w:rPr>
          <w:rFonts w:ascii="Times New Roman" w:eastAsia="Times New Roman" w:hAnsi="Times New Roman" w:cs="Times New Roman"/>
          <w:color w:val="000000"/>
          <w:kern w:val="36"/>
          <w:lang w:eastAsia="en-GB"/>
          <w14:ligatures w14:val="none"/>
        </w:rPr>
        <w:t>15</w:t>
      </w:r>
      <w:r w:rsidR="00CD2680">
        <w:rPr>
          <w:rFonts w:ascii="Times New Roman" w:eastAsia="Times New Roman" w:hAnsi="Times New Roman" w:cs="Times New Roman"/>
          <w:color w:val="000000"/>
          <w:kern w:val="36"/>
          <w:lang w:eastAsia="en-GB"/>
          <w14:ligatures w14:val="none"/>
        </w:rPr>
        <w:t>,</w:t>
      </w:r>
      <w:r w:rsidR="001C691B">
        <w:rPr>
          <w:rFonts w:ascii="Times New Roman" w:eastAsia="Times New Roman" w:hAnsi="Times New Roman" w:cs="Times New Roman"/>
          <w:color w:val="000000"/>
          <w:kern w:val="36"/>
          <w:lang w:eastAsia="en-GB"/>
          <w14:ligatures w14:val="none"/>
        </w:rPr>
        <w:t xml:space="preserve"> </w:t>
      </w:r>
      <w:r w:rsidR="00647048">
        <w:rPr>
          <w:rFonts w:ascii="Times New Roman" w:eastAsia="Times New Roman" w:hAnsi="Times New Roman" w:cs="Times New Roman"/>
          <w:color w:val="000000"/>
          <w:kern w:val="36"/>
          <w:lang w:eastAsia="en-GB"/>
          <w14:ligatures w14:val="none"/>
        </w:rPr>
        <w:t>19</w:t>
      </w:r>
      <w:r w:rsidR="00CD2680">
        <w:rPr>
          <w:rFonts w:ascii="Times New Roman" w:eastAsia="Times New Roman" w:hAnsi="Times New Roman" w:cs="Times New Roman"/>
          <w:color w:val="000000"/>
          <w:kern w:val="36"/>
          <w:lang w:eastAsia="en-GB"/>
          <w14:ligatures w14:val="none"/>
        </w:rPr>
        <w:t xml:space="preserve"> ja </w:t>
      </w:r>
      <w:r w:rsidR="00647048">
        <w:rPr>
          <w:rFonts w:ascii="Times New Roman" w:eastAsia="Times New Roman" w:hAnsi="Times New Roman" w:cs="Times New Roman"/>
          <w:color w:val="000000"/>
          <w:kern w:val="36"/>
          <w:lang w:eastAsia="en-GB"/>
          <w14:ligatures w14:val="none"/>
        </w:rPr>
        <w:t>20</w:t>
      </w:r>
      <w:r w:rsidRPr="00181368">
        <w:rPr>
          <w:rFonts w:ascii="Times New Roman" w:eastAsia="Times New Roman" w:hAnsi="Times New Roman" w:cs="Times New Roman"/>
          <w:color w:val="000000"/>
          <w:kern w:val="36"/>
          <w:lang w:eastAsia="en-GB"/>
          <w14:ligatures w14:val="none"/>
        </w:rPr>
        <w:t xml:space="preserve"> jõustu</w:t>
      </w:r>
      <w:r w:rsidR="001C691B">
        <w:rPr>
          <w:rFonts w:ascii="Times New Roman" w:eastAsia="Times New Roman" w:hAnsi="Times New Roman" w:cs="Times New Roman"/>
          <w:color w:val="000000"/>
          <w:kern w:val="36"/>
          <w:lang w:eastAsia="en-GB"/>
          <w14:ligatures w14:val="none"/>
        </w:rPr>
        <w:t>vad</w:t>
      </w:r>
      <w:r w:rsidRPr="00181368">
        <w:rPr>
          <w:rFonts w:ascii="Times New Roman" w:eastAsia="Times New Roman" w:hAnsi="Times New Roman" w:cs="Times New Roman"/>
          <w:color w:val="000000"/>
          <w:kern w:val="36"/>
          <w:lang w:eastAsia="en-GB"/>
          <w14:ligatures w14:val="none"/>
        </w:rPr>
        <w:t xml:space="preserve"> 202</w:t>
      </w:r>
      <w:r>
        <w:rPr>
          <w:rFonts w:ascii="Times New Roman" w:eastAsia="Times New Roman" w:hAnsi="Times New Roman" w:cs="Times New Roman"/>
          <w:color w:val="000000"/>
          <w:kern w:val="36"/>
          <w:lang w:eastAsia="en-GB"/>
          <w14:ligatures w14:val="none"/>
        </w:rPr>
        <w:t>6</w:t>
      </w:r>
      <w:r w:rsidRPr="00181368">
        <w:rPr>
          <w:rFonts w:ascii="Times New Roman" w:eastAsia="Times New Roman" w:hAnsi="Times New Roman" w:cs="Times New Roman"/>
          <w:color w:val="000000"/>
          <w:kern w:val="36"/>
          <w:lang w:eastAsia="en-GB"/>
          <w14:ligatures w14:val="none"/>
        </w:rPr>
        <w:t>. aasta 1. jaanuaril.</w:t>
      </w:r>
    </w:p>
    <w:p w14:paraId="42568263" w14:textId="77777777" w:rsidR="000B42A6" w:rsidRDefault="000B42A6" w:rsidP="00082DF6">
      <w:pPr>
        <w:rPr>
          <w:rFonts w:ascii="Times New Roman" w:eastAsia="Times New Roman" w:hAnsi="Times New Roman" w:cs="Times New Roman"/>
          <w:color w:val="000000"/>
          <w:kern w:val="36"/>
          <w:lang w:eastAsia="en-GB"/>
          <w14:ligatures w14:val="none"/>
        </w:rPr>
      </w:pPr>
    </w:p>
    <w:p w14:paraId="1185ADCC" w14:textId="2F33EBED" w:rsidR="00FB4EE9" w:rsidRDefault="000B42A6" w:rsidP="00082DF6">
      <w:pPr>
        <w:rPr>
          <w:rFonts w:ascii="Times New Roman" w:eastAsia="Times New Roman" w:hAnsi="Times New Roman" w:cs="Times New Roman"/>
          <w:color w:val="000000"/>
          <w:kern w:val="36"/>
          <w:lang w:eastAsia="en-GB"/>
          <w14:ligatures w14:val="none"/>
        </w:rPr>
      </w:pPr>
      <w:r w:rsidRPr="006277D1">
        <w:rPr>
          <w:rFonts w:ascii="Times New Roman" w:eastAsia="Times New Roman" w:hAnsi="Times New Roman" w:cs="Times New Roman"/>
          <w:b/>
          <w:bCs/>
          <w:color w:val="000000"/>
          <w:kern w:val="36"/>
          <w:lang w:eastAsia="en-GB"/>
          <w14:ligatures w14:val="none"/>
        </w:rPr>
        <w:t>§ 2.</w:t>
      </w:r>
      <w:r>
        <w:rPr>
          <w:rFonts w:ascii="Times New Roman" w:eastAsia="Times New Roman" w:hAnsi="Times New Roman" w:cs="Times New Roman"/>
          <w:color w:val="000000"/>
          <w:kern w:val="36"/>
          <w:lang w:eastAsia="en-GB"/>
          <w14:ligatures w14:val="none"/>
        </w:rPr>
        <w:t xml:space="preserve"> </w:t>
      </w:r>
      <w:r w:rsidR="00FB4EE9" w:rsidRPr="00016DE3">
        <w:rPr>
          <w:rFonts w:ascii="Times New Roman" w:eastAsia="Times New Roman" w:hAnsi="Times New Roman" w:cs="Times New Roman"/>
          <w:b/>
          <w:bCs/>
          <w:color w:val="000000"/>
          <w:kern w:val="36"/>
          <w:lang w:eastAsia="en-GB"/>
          <w14:ligatures w14:val="none"/>
        </w:rPr>
        <w:t>Tulumaksuseaduse muutmine</w:t>
      </w:r>
    </w:p>
    <w:p w14:paraId="3213CB2C" w14:textId="77777777" w:rsidR="00FB4EE9" w:rsidRDefault="00FB4EE9" w:rsidP="00082DF6">
      <w:pPr>
        <w:rPr>
          <w:rFonts w:ascii="Times New Roman" w:eastAsia="Times New Roman" w:hAnsi="Times New Roman" w:cs="Times New Roman"/>
          <w:color w:val="000000"/>
          <w:kern w:val="36"/>
          <w:lang w:eastAsia="en-GB"/>
          <w14:ligatures w14:val="none"/>
        </w:rPr>
      </w:pPr>
    </w:p>
    <w:p w14:paraId="046D5ABE" w14:textId="0CFF1D4D" w:rsidR="000B42A6" w:rsidRDefault="000B42A6" w:rsidP="00016DE3">
      <w:pPr>
        <w:jc w:val="both"/>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color w:val="000000"/>
          <w:kern w:val="36"/>
          <w:lang w:eastAsia="en-GB"/>
          <w14:ligatures w14:val="none"/>
        </w:rPr>
        <w:t>Tulumaksuseaduses tehakse järgmised muudatused:</w:t>
      </w:r>
    </w:p>
    <w:p w14:paraId="650F6A4D" w14:textId="77777777" w:rsidR="000B42A6" w:rsidRDefault="000B42A6" w:rsidP="00016DE3">
      <w:pPr>
        <w:jc w:val="both"/>
        <w:rPr>
          <w:rFonts w:ascii="Times New Roman" w:eastAsia="Times New Roman" w:hAnsi="Times New Roman" w:cs="Times New Roman"/>
          <w:color w:val="000000"/>
          <w:kern w:val="36"/>
          <w:lang w:eastAsia="en-GB"/>
          <w14:ligatures w14:val="none"/>
        </w:rPr>
      </w:pPr>
    </w:p>
    <w:p w14:paraId="647D528F" w14:textId="23B90452" w:rsidR="000B42A6" w:rsidRDefault="006277D1" w:rsidP="00016DE3">
      <w:pPr>
        <w:jc w:val="both"/>
        <w:rPr>
          <w:rFonts w:ascii="Times New Roman" w:eastAsia="Times New Roman" w:hAnsi="Times New Roman" w:cs="Times New Roman"/>
          <w:color w:val="000000"/>
          <w:kern w:val="36"/>
          <w:lang w:eastAsia="en-GB"/>
          <w14:ligatures w14:val="none"/>
        </w:rPr>
      </w:pPr>
      <w:r w:rsidRPr="006277D1">
        <w:rPr>
          <w:rFonts w:ascii="Times New Roman" w:eastAsia="Times New Roman" w:hAnsi="Times New Roman" w:cs="Times New Roman"/>
          <w:b/>
          <w:bCs/>
          <w:color w:val="000000"/>
          <w:kern w:val="36"/>
          <w:lang w:eastAsia="en-GB"/>
          <w14:ligatures w14:val="none"/>
        </w:rPr>
        <w:t>1)</w:t>
      </w:r>
      <w:r>
        <w:rPr>
          <w:rFonts w:ascii="Times New Roman" w:eastAsia="Times New Roman" w:hAnsi="Times New Roman" w:cs="Times New Roman"/>
          <w:color w:val="000000"/>
          <w:kern w:val="36"/>
          <w:lang w:eastAsia="en-GB"/>
          <w14:ligatures w14:val="none"/>
        </w:rPr>
        <w:t xml:space="preserve"> paragrahvi 13 lõike 3 punktis 1 asendatakse </w:t>
      </w:r>
      <w:r w:rsidR="00FB4EE9">
        <w:rPr>
          <w:rFonts w:ascii="Times New Roman" w:eastAsia="Times New Roman" w:hAnsi="Times New Roman" w:cs="Times New Roman"/>
          <w:color w:val="000000"/>
          <w:kern w:val="36"/>
          <w:lang w:eastAsia="en-GB"/>
          <w14:ligatures w14:val="none"/>
        </w:rPr>
        <w:t>arv</w:t>
      </w:r>
      <w:r w:rsidRPr="006277D1">
        <w:rPr>
          <w:rFonts w:ascii="Times New Roman" w:eastAsia="Times New Roman" w:hAnsi="Times New Roman" w:cs="Times New Roman"/>
          <w:color w:val="000000"/>
          <w:kern w:val="36"/>
          <w:lang w:eastAsia="en-GB"/>
          <w14:ligatures w14:val="none"/>
        </w:rPr>
        <w:t xml:space="preserve"> „</w:t>
      </w:r>
      <w:r w:rsidR="00173BBC">
        <w:rPr>
          <w:rFonts w:ascii="Times New Roman" w:eastAsia="Times New Roman" w:hAnsi="Times New Roman" w:cs="Times New Roman"/>
          <w:color w:val="000000"/>
          <w:kern w:val="36"/>
          <w:lang w:eastAsia="en-GB"/>
          <w14:ligatures w14:val="none"/>
        </w:rPr>
        <w:t>50</w:t>
      </w:r>
      <w:r w:rsidRPr="006277D1">
        <w:rPr>
          <w:rFonts w:ascii="Times New Roman" w:eastAsia="Times New Roman" w:hAnsi="Times New Roman" w:cs="Times New Roman"/>
          <w:color w:val="000000"/>
          <w:kern w:val="36"/>
          <w:lang w:eastAsia="en-GB"/>
          <w14:ligatures w14:val="none"/>
        </w:rPr>
        <w:t xml:space="preserve">“ </w:t>
      </w:r>
      <w:r w:rsidR="00FB4EE9">
        <w:rPr>
          <w:rFonts w:ascii="Times New Roman" w:eastAsia="Times New Roman" w:hAnsi="Times New Roman" w:cs="Times New Roman"/>
          <w:color w:val="000000"/>
          <w:kern w:val="36"/>
          <w:lang w:eastAsia="en-GB"/>
          <w14:ligatures w14:val="none"/>
        </w:rPr>
        <w:t>arvuga</w:t>
      </w:r>
      <w:r w:rsidRPr="006277D1">
        <w:rPr>
          <w:rFonts w:ascii="Times New Roman" w:eastAsia="Times New Roman" w:hAnsi="Times New Roman" w:cs="Times New Roman"/>
          <w:color w:val="000000"/>
          <w:kern w:val="36"/>
          <w:lang w:eastAsia="en-GB"/>
          <w14:ligatures w14:val="none"/>
        </w:rPr>
        <w:t xml:space="preserve"> „</w:t>
      </w:r>
      <w:r w:rsidR="00173BBC">
        <w:rPr>
          <w:rFonts w:ascii="Times New Roman" w:eastAsia="Times New Roman" w:hAnsi="Times New Roman" w:cs="Times New Roman"/>
          <w:color w:val="000000"/>
          <w:kern w:val="36"/>
          <w:lang w:eastAsia="en-GB"/>
          <w14:ligatures w14:val="none"/>
        </w:rPr>
        <w:t>75</w:t>
      </w:r>
      <w:r w:rsidRPr="006277D1">
        <w:rPr>
          <w:rFonts w:ascii="Times New Roman" w:eastAsia="Times New Roman" w:hAnsi="Times New Roman" w:cs="Times New Roman"/>
          <w:color w:val="000000"/>
          <w:kern w:val="36"/>
          <w:lang w:eastAsia="en-GB"/>
          <w14:ligatures w14:val="none"/>
        </w:rPr>
        <w:t>“</w:t>
      </w:r>
      <w:r w:rsidR="00173BBC">
        <w:rPr>
          <w:rFonts w:ascii="Times New Roman" w:eastAsia="Times New Roman" w:hAnsi="Times New Roman" w:cs="Times New Roman"/>
          <w:color w:val="000000"/>
          <w:kern w:val="36"/>
          <w:lang w:eastAsia="en-GB"/>
          <w14:ligatures w14:val="none"/>
        </w:rPr>
        <w:t xml:space="preserve"> ja </w:t>
      </w:r>
      <w:r w:rsidR="00FB4EE9">
        <w:rPr>
          <w:rFonts w:ascii="Times New Roman" w:eastAsia="Times New Roman" w:hAnsi="Times New Roman" w:cs="Times New Roman"/>
          <w:color w:val="000000"/>
          <w:kern w:val="36"/>
          <w:lang w:eastAsia="en-GB"/>
          <w14:ligatures w14:val="none"/>
        </w:rPr>
        <w:t>arv</w:t>
      </w:r>
      <w:r w:rsidR="00173BBC">
        <w:rPr>
          <w:rFonts w:ascii="Times New Roman" w:eastAsia="Times New Roman" w:hAnsi="Times New Roman" w:cs="Times New Roman"/>
          <w:color w:val="000000"/>
          <w:kern w:val="36"/>
          <w:lang w:eastAsia="en-GB"/>
          <w14:ligatures w14:val="none"/>
        </w:rPr>
        <w:t xml:space="preserve"> „32“ </w:t>
      </w:r>
      <w:r w:rsidR="00FB4EE9">
        <w:rPr>
          <w:rFonts w:ascii="Times New Roman" w:eastAsia="Times New Roman" w:hAnsi="Times New Roman" w:cs="Times New Roman"/>
          <w:color w:val="000000"/>
          <w:kern w:val="36"/>
          <w:lang w:eastAsia="en-GB"/>
          <w14:ligatures w14:val="none"/>
        </w:rPr>
        <w:t>arvuga</w:t>
      </w:r>
      <w:r w:rsidR="00173BBC">
        <w:rPr>
          <w:rFonts w:ascii="Times New Roman" w:eastAsia="Times New Roman" w:hAnsi="Times New Roman" w:cs="Times New Roman"/>
          <w:color w:val="000000"/>
          <w:kern w:val="36"/>
          <w:lang w:eastAsia="en-GB"/>
          <w14:ligatures w14:val="none"/>
        </w:rPr>
        <w:t xml:space="preserve"> „40“</w:t>
      </w:r>
      <w:r w:rsidRPr="006277D1">
        <w:rPr>
          <w:rFonts w:ascii="Times New Roman" w:eastAsia="Times New Roman" w:hAnsi="Times New Roman" w:cs="Times New Roman"/>
          <w:color w:val="000000"/>
          <w:kern w:val="36"/>
          <w:lang w:eastAsia="en-GB"/>
          <w14:ligatures w14:val="none"/>
        </w:rPr>
        <w:t>;</w:t>
      </w:r>
    </w:p>
    <w:p w14:paraId="6EC15532" w14:textId="77777777" w:rsidR="00173BBC" w:rsidRDefault="00173BBC" w:rsidP="00016DE3">
      <w:pPr>
        <w:jc w:val="both"/>
        <w:rPr>
          <w:rFonts w:ascii="Times New Roman" w:eastAsia="Times New Roman" w:hAnsi="Times New Roman" w:cs="Times New Roman"/>
          <w:color w:val="000000"/>
          <w:kern w:val="36"/>
          <w:lang w:eastAsia="en-GB"/>
          <w14:ligatures w14:val="none"/>
        </w:rPr>
      </w:pPr>
    </w:p>
    <w:p w14:paraId="145B1E1C" w14:textId="5A3A465C" w:rsidR="00173BBC" w:rsidRDefault="00173BBC" w:rsidP="00016DE3">
      <w:pPr>
        <w:jc w:val="both"/>
        <w:rPr>
          <w:rFonts w:ascii="Times New Roman" w:eastAsia="Times New Roman" w:hAnsi="Times New Roman" w:cs="Times New Roman"/>
          <w:color w:val="000000"/>
          <w:kern w:val="36"/>
          <w:lang w:eastAsia="en-GB"/>
          <w14:ligatures w14:val="none"/>
        </w:rPr>
      </w:pPr>
      <w:r w:rsidRPr="003E4452">
        <w:rPr>
          <w:rFonts w:ascii="Times New Roman" w:eastAsia="Times New Roman" w:hAnsi="Times New Roman" w:cs="Times New Roman"/>
          <w:b/>
          <w:bCs/>
          <w:color w:val="000000"/>
          <w:kern w:val="36"/>
          <w:lang w:eastAsia="en-GB"/>
          <w14:ligatures w14:val="none"/>
        </w:rPr>
        <w:t>2)</w:t>
      </w:r>
      <w:r>
        <w:rPr>
          <w:rFonts w:ascii="Times New Roman" w:eastAsia="Times New Roman" w:hAnsi="Times New Roman" w:cs="Times New Roman"/>
          <w:color w:val="000000"/>
          <w:kern w:val="36"/>
          <w:lang w:eastAsia="en-GB"/>
          <w14:ligatures w14:val="none"/>
        </w:rPr>
        <w:t xml:space="preserve"> paragrahvi 13 lõike 3 punktis 2 asendatakse </w:t>
      </w:r>
      <w:r w:rsidR="00FB4EE9">
        <w:rPr>
          <w:rFonts w:ascii="Times New Roman" w:eastAsia="Times New Roman" w:hAnsi="Times New Roman" w:cs="Times New Roman"/>
          <w:color w:val="000000"/>
          <w:kern w:val="36"/>
          <w:lang w:eastAsia="en-GB"/>
          <w14:ligatures w14:val="none"/>
        </w:rPr>
        <w:t>arv</w:t>
      </w:r>
      <w:r w:rsidRPr="006277D1">
        <w:rPr>
          <w:rFonts w:ascii="Times New Roman" w:eastAsia="Times New Roman" w:hAnsi="Times New Roman" w:cs="Times New Roman"/>
          <w:color w:val="000000"/>
          <w:kern w:val="36"/>
          <w:lang w:eastAsia="en-GB"/>
          <w14:ligatures w14:val="none"/>
        </w:rPr>
        <w:t xml:space="preserve"> „</w:t>
      </w:r>
      <w:r>
        <w:rPr>
          <w:rFonts w:ascii="Times New Roman" w:eastAsia="Times New Roman" w:hAnsi="Times New Roman" w:cs="Times New Roman"/>
          <w:color w:val="000000"/>
          <w:kern w:val="36"/>
          <w:lang w:eastAsia="en-GB"/>
          <w14:ligatures w14:val="none"/>
        </w:rPr>
        <w:t>0,30</w:t>
      </w:r>
      <w:r w:rsidRPr="006277D1">
        <w:rPr>
          <w:rFonts w:ascii="Times New Roman" w:eastAsia="Times New Roman" w:hAnsi="Times New Roman" w:cs="Times New Roman"/>
          <w:color w:val="000000"/>
          <w:kern w:val="36"/>
          <w:lang w:eastAsia="en-GB"/>
          <w14:ligatures w14:val="none"/>
        </w:rPr>
        <w:t xml:space="preserve">“ </w:t>
      </w:r>
      <w:r w:rsidR="00FB4EE9">
        <w:rPr>
          <w:rFonts w:ascii="Times New Roman" w:eastAsia="Times New Roman" w:hAnsi="Times New Roman" w:cs="Times New Roman"/>
          <w:color w:val="000000"/>
          <w:kern w:val="36"/>
          <w:lang w:eastAsia="en-GB"/>
          <w14:ligatures w14:val="none"/>
        </w:rPr>
        <w:t>arvuga</w:t>
      </w:r>
      <w:r w:rsidRPr="006277D1">
        <w:rPr>
          <w:rFonts w:ascii="Times New Roman" w:eastAsia="Times New Roman" w:hAnsi="Times New Roman" w:cs="Times New Roman"/>
          <w:color w:val="000000"/>
          <w:kern w:val="36"/>
          <w:lang w:eastAsia="en-GB"/>
          <w14:ligatures w14:val="none"/>
        </w:rPr>
        <w:t xml:space="preserve"> </w:t>
      </w:r>
      <w:r>
        <w:rPr>
          <w:rFonts w:ascii="Times New Roman" w:eastAsia="Times New Roman" w:hAnsi="Times New Roman" w:cs="Times New Roman"/>
          <w:color w:val="000000"/>
          <w:kern w:val="36"/>
          <w:lang w:eastAsia="en-GB"/>
          <w14:ligatures w14:val="none"/>
        </w:rPr>
        <w:t>„0,50</w:t>
      </w:r>
      <w:r w:rsidRPr="006277D1">
        <w:rPr>
          <w:rFonts w:ascii="Times New Roman" w:eastAsia="Times New Roman" w:hAnsi="Times New Roman" w:cs="Times New Roman"/>
          <w:color w:val="000000"/>
          <w:kern w:val="36"/>
          <w:lang w:eastAsia="en-GB"/>
          <w14:ligatures w14:val="none"/>
        </w:rPr>
        <w:t>“</w:t>
      </w:r>
      <w:r>
        <w:rPr>
          <w:rFonts w:ascii="Times New Roman" w:eastAsia="Times New Roman" w:hAnsi="Times New Roman" w:cs="Times New Roman"/>
          <w:color w:val="000000"/>
          <w:kern w:val="36"/>
          <w:lang w:eastAsia="en-GB"/>
          <w14:ligatures w14:val="none"/>
        </w:rPr>
        <w:t xml:space="preserve"> ja </w:t>
      </w:r>
      <w:r w:rsidR="00FB4EE9">
        <w:rPr>
          <w:rFonts w:ascii="Times New Roman" w:eastAsia="Times New Roman" w:hAnsi="Times New Roman" w:cs="Times New Roman"/>
          <w:color w:val="000000"/>
          <w:kern w:val="36"/>
          <w:lang w:eastAsia="en-GB"/>
          <w14:ligatures w14:val="none"/>
        </w:rPr>
        <w:t>arv</w:t>
      </w:r>
      <w:r>
        <w:rPr>
          <w:rFonts w:ascii="Times New Roman" w:eastAsia="Times New Roman" w:hAnsi="Times New Roman" w:cs="Times New Roman"/>
          <w:color w:val="000000"/>
          <w:kern w:val="36"/>
          <w:lang w:eastAsia="en-GB"/>
          <w14:ligatures w14:val="none"/>
        </w:rPr>
        <w:t xml:space="preserve"> „335“ </w:t>
      </w:r>
      <w:r w:rsidR="00FB4EE9">
        <w:rPr>
          <w:rFonts w:ascii="Times New Roman" w:eastAsia="Times New Roman" w:hAnsi="Times New Roman" w:cs="Times New Roman"/>
          <w:color w:val="000000"/>
          <w:kern w:val="36"/>
          <w:lang w:eastAsia="en-GB"/>
          <w14:ligatures w14:val="none"/>
        </w:rPr>
        <w:t>arvuga</w:t>
      </w:r>
      <w:r>
        <w:rPr>
          <w:rFonts w:ascii="Times New Roman" w:eastAsia="Times New Roman" w:hAnsi="Times New Roman" w:cs="Times New Roman"/>
          <w:color w:val="000000"/>
          <w:kern w:val="36"/>
          <w:lang w:eastAsia="en-GB"/>
          <w14:ligatures w14:val="none"/>
        </w:rPr>
        <w:t xml:space="preserve"> „550“</w:t>
      </w:r>
      <w:r w:rsidRPr="006277D1">
        <w:rPr>
          <w:rFonts w:ascii="Times New Roman" w:eastAsia="Times New Roman" w:hAnsi="Times New Roman" w:cs="Times New Roman"/>
          <w:color w:val="000000"/>
          <w:kern w:val="36"/>
          <w:lang w:eastAsia="en-GB"/>
          <w14:ligatures w14:val="none"/>
        </w:rPr>
        <w:t>;</w:t>
      </w:r>
    </w:p>
    <w:p w14:paraId="187345F7" w14:textId="77777777" w:rsidR="003E4452" w:rsidRDefault="003E4452" w:rsidP="00016DE3">
      <w:pPr>
        <w:jc w:val="both"/>
        <w:rPr>
          <w:rFonts w:ascii="Times New Roman" w:eastAsia="Times New Roman" w:hAnsi="Times New Roman" w:cs="Times New Roman"/>
          <w:color w:val="000000"/>
          <w:kern w:val="36"/>
          <w:lang w:eastAsia="en-GB"/>
          <w14:ligatures w14:val="none"/>
        </w:rPr>
      </w:pPr>
    </w:p>
    <w:p w14:paraId="26333A3F" w14:textId="6EFC2680" w:rsidR="003E4452" w:rsidRDefault="003E4452" w:rsidP="00016DE3">
      <w:pPr>
        <w:jc w:val="both"/>
        <w:rPr>
          <w:rFonts w:ascii="Times New Roman" w:eastAsia="Times New Roman" w:hAnsi="Times New Roman" w:cs="Times New Roman"/>
          <w:color w:val="000000"/>
          <w:kern w:val="36"/>
          <w:lang w:eastAsia="en-GB"/>
          <w14:ligatures w14:val="none"/>
        </w:rPr>
      </w:pPr>
      <w:r w:rsidRPr="003E4452">
        <w:rPr>
          <w:rFonts w:ascii="Times New Roman" w:eastAsia="Times New Roman" w:hAnsi="Times New Roman" w:cs="Times New Roman"/>
          <w:b/>
          <w:bCs/>
          <w:color w:val="000000"/>
          <w:kern w:val="36"/>
          <w:lang w:eastAsia="en-GB"/>
          <w14:ligatures w14:val="none"/>
        </w:rPr>
        <w:t>3)</w:t>
      </w:r>
      <w:r>
        <w:rPr>
          <w:rFonts w:ascii="Times New Roman" w:eastAsia="Times New Roman" w:hAnsi="Times New Roman" w:cs="Times New Roman"/>
          <w:color w:val="000000"/>
          <w:kern w:val="36"/>
          <w:lang w:eastAsia="en-GB"/>
          <w14:ligatures w14:val="none"/>
        </w:rPr>
        <w:t xml:space="preserve"> paragrahvi 13 lõike 3 punktis 6 asendatakse </w:t>
      </w:r>
      <w:r w:rsidR="00FB4EE9">
        <w:rPr>
          <w:rFonts w:ascii="Times New Roman" w:eastAsia="Times New Roman" w:hAnsi="Times New Roman" w:cs="Times New Roman"/>
          <w:color w:val="000000"/>
          <w:kern w:val="36"/>
          <w:lang w:eastAsia="en-GB"/>
          <w14:ligatures w14:val="none"/>
        </w:rPr>
        <w:t>arv</w:t>
      </w:r>
      <w:r w:rsidRPr="006277D1">
        <w:rPr>
          <w:rFonts w:ascii="Times New Roman" w:eastAsia="Times New Roman" w:hAnsi="Times New Roman" w:cs="Times New Roman"/>
          <w:color w:val="000000"/>
          <w:kern w:val="36"/>
          <w:lang w:eastAsia="en-GB"/>
          <w14:ligatures w14:val="none"/>
        </w:rPr>
        <w:t xml:space="preserve"> „</w:t>
      </w:r>
      <w:r w:rsidR="008E5E5D">
        <w:rPr>
          <w:rFonts w:ascii="Times New Roman" w:eastAsia="Times New Roman" w:hAnsi="Times New Roman" w:cs="Times New Roman"/>
          <w:color w:val="000000"/>
          <w:kern w:val="36"/>
          <w:lang w:eastAsia="en-GB"/>
          <w14:ligatures w14:val="none"/>
        </w:rPr>
        <w:t>10</w:t>
      </w:r>
      <w:r w:rsidRPr="006277D1">
        <w:rPr>
          <w:rFonts w:ascii="Times New Roman" w:eastAsia="Times New Roman" w:hAnsi="Times New Roman" w:cs="Times New Roman"/>
          <w:color w:val="000000"/>
          <w:kern w:val="36"/>
          <w:lang w:eastAsia="en-GB"/>
          <w14:ligatures w14:val="none"/>
        </w:rPr>
        <w:t xml:space="preserve">“ </w:t>
      </w:r>
      <w:r w:rsidR="00FB4EE9">
        <w:rPr>
          <w:rFonts w:ascii="Times New Roman" w:eastAsia="Times New Roman" w:hAnsi="Times New Roman" w:cs="Times New Roman"/>
          <w:color w:val="000000"/>
          <w:kern w:val="36"/>
          <w:lang w:eastAsia="en-GB"/>
          <w14:ligatures w14:val="none"/>
        </w:rPr>
        <w:t>arvuga</w:t>
      </w:r>
      <w:r w:rsidRPr="006277D1">
        <w:rPr>
          <w:rFonts w:ascii="Times New Roman" w:eastAsia="Times New Roman" w:hAnsi="Times New Roman" w:cs="Times New Roman"/>
          <w:color w:val="000000"/>
          <w:kern w:val="36"/>
          <w:lang w:eastAsia="en-GB"/>
          <w14:ligatures w14:val="none"/>
        </w:rPr>
        <w:t xml:space="preserve"> </w:t>
      </w:r>
      <w:r>
        <w:rPr>
          <w:rFonts w:ascii="Times New Roman" w:eastAsia="Times New Roman" w:hAnsi="Times New Roman" w:cs="Times New Roman"/>
          <w:color w:val="000000"/>
          <w:kern w:val="36"/>
          <w:lang w:eastAsia="en-GB"/>
          <w14:ligatures w14:val="none"/>
        </w:rPr>
        <w:t>„</w:t>
      </w:r>
      <w:r w:rsidR="008E5E5D" w:rsidRPr="008F15D4">
        <w:rPr>
          <w:rFonts w:ascii="Times New Roman" w:eastAsia="Times New Roman" w:hAnsi="Times New Roman" w:cs="Times New Roman"/>
          <w:color w:val="000000"/>
          <w:kern w:val="36"/>
          <w:lang w:eastAsia="en-GB"/>
          <w14:ligatures w14:val="none"/>
        </w:rPr>
        <w:t>20</w:t>
      </w:r>
      <w:r w:rsidRPr="006277D1">
        <w:rPr>
          <w:rFonts w:ascii="Times New Roman" w:eastAsia="Times New Roman" w:hAnsi="Times New Roman" w:cs="Times New Roman"/>
          <w:color w:val="000000"/>
          <w:kern w:val="36"/>
          <w:lang w:eastAsia="en-GB"/>
          <w14:ligatures w14:val="none"/>
        </w:rPr>
        <w:t>“;</w:t>
      </w:r>
    </w:p>
    <w:p w14:paraId="35798CB1" w14:textId="77777777" w:rsidR="003E4452" w:rsidRDefault="003E4452" w:rsidP="00082DF6">
      <w:pPr>
        <w:rPr>
          <w:rFonts w:ascii="Times New Roman" w:eastAsia="Times New Roman" w:hAnsi="Times New Roman" w:cs="Times New Roman"/>
          <w:color w:val="000000"/>
          <w:kern w:val="36"/>
          <w:lang w:eastAsia="en-GB"/>
          <w14:ligatures w14:val="none"/>
        </w:rPr>
      </w:pPr>
    </w:p>
    <w:p w14:paraId="1E702040" w14:textId="101410BC" w:rsidR="00570AD4" w:rsidRPr="00D52A71" w:rsidRDefault="00570AD4" w:rsidP="00570AD4">
      <w:pPr>
        <w:jc w:val="both"/>
        <w:rPr>
          <w:rFonts w:ascii="Times New Roman" w:hAnsi="Times New Roman" w:cs="Times New Roman"/>
        </w:rPr>
      </w:pPr>
      <w:r w:rsidRPr="00570AD4">
        <w:rPr>
          <w:rFonts w:ascii="Times New Roman" w:eastAsia="Times New Roman" w:hAnsi="Times New Roman" w:cs="Times New Roman"/>
          <w:b/>
          <w:bCs/>
          <w:color w:val="000000"/>
          <w:kern w:val="36"/>
          <w:lang w:eastAsia="en-GB"/>
          <w14:ligatures w14:val="none"/>
        </w:rPr>
        <w:t>4</w:t>
      </w:r>
      <w:r w:rsidRPr="00570AD4">
        <w:rPr>
          <w:rFonts w:ascii="Times New Roman" w:hAnsi="Times New Roman" w:cs="Times New Roman"/>
          <w:b/>
          <w:bCs/>
        </w:rPr>
        <w:t>)</w:t>
      </w:r>
      <w:r w:rsidRPr="00D52A71">
        <w:rPr>
          <w:rFonts w:ascii="Times New Roman" w:hAnsi="Times New Roman" w:cs="Times New Roman"/>
        </w:rPr>
        <w:t xml:space="preserve"> paragrahvi 32 lõige 2 muudetakse ja sõnastatakse järgmiselt:</w:t>
      </w:r>
    </w:p>
    <w:p w14:paraId="4E91F584" w14:textId="3E1F8B42" w:rsidR="00570AD4" w:rsidRPr="00D52A71" w:rsidRDefault="00570AD4" w:rsidP="00570AD4">
      <w:pPr>
        <w:jc w:val="both"/>
        <w:rPr>
          <w:rFonts w:ascii="Times New Roman" w:hAnsi="Times New Roman" w:cs="Times New Roman"/>
        </w:rPr>
      </w:pPr>
      <w:r w:rsidRPr="00D52A71">
        <w:rPr>
          <w:rFonts w:ascii="Times New Roman" w:hAnsi="Times New Roman" w:cs="Times New Roman"/>
        </w:rPr>
        <w:t xml:space="preserve">„(2) Kulu on ettevõtlusega seotud, kui see on tehtud maksustamisele kuuluva ettevõtlustulu saamise eesmärgil või </w:t>
      </w:r>
      <w:r w:rsidR="008F0B3B">
        <w:rPr>
          <w:rFonts w:ascii="Times New Roman" w:hAnsi="Times New Roman" w:cs="Times New Roman"/>
        </w:rPr>
        <w:t xml:space="preserve">kui see </w:t>
      </w:r>
      <w:r w:rsidRPr="00D52A71">
        <w:rPr>
          <w:rFonts w:ascii="Times New Roman" w:hAnsi="Times New Roman" w:cs="Times New Roman"/>
        </w:rPr>
        <w:t>on vajalik või kohane sellise ettevõtluse säilitamiseks või arendamiseks ning kulu seos ettevõtlusega on selgelt põhjendatud. Ettevõtlusega on seotud ka kõik mõistlikud ja vajalikud kulud, mida tööandja teeb tervisele ohutu töökeskkonna loomiseks ja tagamiseks ning töötervishoiu ja tööohutuse nõuete täitmiseks, sealhulgas töötervishoiu ja tööohutuse seadusest tulenevate kohustuste täitmiseks.“;</w:t>
      </w:r>
    </w:p>
    <w:p w14:paraId="5084A09E" w14:textId="77777777" w:rsidR="00570AD4" w:rsidRDefault="00570AD4" w:rsidP="00570AD4">
      <w:pPr>
        <w:pStyle w:val="Loendilik"/>
        <w:jc w:val="both"/>
        <w:rPr>
          <w:rFonts w:ascii="Times New Roman" w:hAnsi="Times New Roman" w:cs="Times New Roman"/>
        </w:rPr>
      </w:pPr>
    </w:p>
    <w:p w14:paraId="0B12BB2C" w14:textId="7458C476" w:rsidR="00570AD4" w:rsidRDefault="00570AD4" w:rsidP="00570AD4">
      <w:pPr>
        <w:jc w:val="both"/>
        <w:rPr>
          <w:rFonts w:ascii="Times New Roman" w:hAnsi="Times New Roman" w:cs="Times New Roman"/>
        </w:rPr>
      </w:pPr>
      <w:r>
        <w:rPr>
          <w:rFonts w:ascii="Times New Roman" w:hAnsi="Times New Roman" w:cs="Times New Roman"/>
          <w:b/>
          <w:bCs/>
        </w:rPr>
        <w:t>5</w:t>
      </w:r>
      <w:r w:rsidRPr="00D52A71">
        <w:rPr>
          <w:rFonts w:ascii="Times New Roman" w:hAnsi="Times New Roman" w:cs="Times New Roman"/>
          <w:b/>
          <w:bCs/>
        </w:rPr>
        <w:t>)</w:t>
      </w:r>
      <w:r w:rsidRPr="00D52A71">
        <w:rPr>
          <w:rFonts w:ascii="Times New Roman" w:hAnsi="Times New Roman" w:cs="Times New Roman"/>
        </w:rPr>
        <w:t xml:space="preserve"> </w:t>
      </w:r>
      <w:r>
        <w:rPr>
          <w:rFonts w:ascii="Times New Roman" w:hAnsi="Times New Roman" w:cs="Times New Roman"/>
        </w:rPr>
        <w:t>paragrahvi</w:t>
      </w:r>
      <w:r w:rsidRPr="00D52A71">
        <w:rPr>
          <w:rFonts w:ascii="Times New Roman" w:hAnsi="Times New Roman" w:cs="Times New Roman"/>
        </w:rPr>
        <w:t xml:space="preserve"> 48 lõi</w:t>
      </w:r>
      <w:r w:rsidR="00F06C7F">
        <w:rPr>
          <w:rFonts w:ascii="Times New Roman" w:hAnsi="Times New Roman" w:cs="Times New Roman"/>
        </w:rPr>
        <w:t>get 5 täiendatakse pärast tekstiosa „</w:t>
      </w:r>
      <w:r w:rsidRPr="00D52A71">
        <w:rPr>
          <w:rFonts w:ascii="Times New Roman" w:hAnsi="Times New Roman" w:cs="Times New Roman"/>
        </w:rPr>
        <w:t xml:space="preserve">30–31 kohaselt“ tekstiosaga </w:t>
      </w:r>
      <w:r w:rsidR="00F06C7F">
        <w:rPr>
          <w:rFonts w:ascii="Times New Roman" w:hAnsi="Times New Roman" w:cs="Times New Roman"/>
        </w:rPr>
        <w:t>„</w:t>
      </w:r>
      <w:del w:id="2" w:author="Piret Elenurm" w:date="2024-09-17T10:14:00Z">
        <w:r w:rsidRPr="00D52A71" w:rsidDel="002C5BEA">
          <w:rPr>
            <w:rFonts w:ascii="Times New Roman" w:hAnsi="Times New Roman" w:cs="Times New Roman"/>
          </w:rPr>
          <w:delText xml:space="preserve"> </w:delText>
        </w:r>
      </w:del>
      <w:r w:rsidRPr="00D52A71">
        <w:rPr>
          <w:rFonts w:ascii="Times New Roman" w:hAnsi="Times New Roman" w:cs="Times New Roman"/>
        </w:rPr>
        <w:t>või mis on käsitatavad ettevõtlusega seotud kuluna § 32 lõike 2 kohaselt.“;</w:t>
      </w:r>
    </w:p>
    <w:p w14:paraId="39354B0E" w14:textId="77777777" w:rsidR="00FF11FC" w:rsidRDefault="00FF11FC" w:rsidP="00570AD4">
      <w:pPr>
        <w:jc w:val="both"/>
        <w:rPr>
          <w:rFonts w:ascii="Times New Roman" w:hAnsi="Times New Roman" w:cs="Times New Roman"/>
        </w:rPr>
      </w:pPr>
    </w:p>
    <w:p w14:paraId="305445CC" w14:textId="3882AAB8" w:rsidR="00F06C7F" w:rsidRDefault="00FF11FC" w:rsidP="00570AD4">
      <w:pPr>
        <w:jc w:val="both"/>
        <w:rPr>
          <w:rFonts w:ascii="Times New Roman" w:hAnsi="Times New Roman" w:cs="Times New Roman"/>
        </w:rPr>
      </w:pPr>
      <w:r w:rsidRPr="00E75DEE">
        <w:rPr>
          <w:rFonts w:ascii="Times New Roman" w:hAnsi="Times New Roman" w:cs="Times New Roman"/>
          <w:b/>
          <w:bCs/>
        </w:rPr>
        <w:t>6)</w:t>
      </w:r>
      <w:r>
        <w:rPr>
          <w:rFonts w:ascii="Times New Roman" w:hAnsi="Times New Roman" w:cs="Times New Roman"/>
        </w:rPr>
        <w:t xml:space="preserve"> </w:t>
      </w:r>
      <w:r w:rsidR="00F06C7F">
        <w:rPr>
          <w:rFonts w:ascii="Times New Roman" w:hAnsi="Times New Roman" w:cs="Times New Roman"/>
        </w:rPr>
        <w:t>paragrahvi 48 lõike 5</w:t>
      </w:r>
      <w:r w:rsidR="00F06C7F" w:rsidRPr="00016DE3">
        <w:rPr>
          <w:rFonts w:ascii="Times New Roman" w:hAnsi="Times New Roman" w:cs="Times New Roman"/>
          <w:vertAlign w:val="superscript"/>
        </w:rPr>
        <w:t>5</w:t>
      </w:r>
      <w:r w:rsidR="00F06C7F">
        <w:rPr>
          <w:rFonts w:ascii="Times New Roman" w:hAnsi="Times New Roman" w:cs="Times New Roman"/>
        </w:rPr>
        <w:t xml:space="preserve"> sissejuhatav lauseosa muudetakse ja sõnastatakse järgmiselt:</w:t>
      </w:r>
    </w:p>
    <w:p w14:paraId="3EA7CB99" w14:textId="6EE8F8B6" w:rsidR="00F06C7F" w:rsidRPr="00875919" w:rsidRDefault="00F06C7F" w:rsidP="00F06C7F">
      <w:pPr>
        <w:jc w:val="both"/>
        <w:rPr>
          <w:rFonts w:ascii="Times New Roman" w:hAnsi="Times New Roman" w:cs="Times New Roman"/>
        </w:rPr>
      </w:pPr>
      <w:r>
        <w:rPr>
          <w:rFonts w:ascii="Times New Roman" w:hAnsi="Times New Roman" w:cs="Times New Roman"/>
        </w:rPr>
        <w:t>„</w:t>
      </w:r>
      <w:commentRangeStart w:id="3"/>
      <w:r w:rsidRPr="00875919">
        <w:rPr>
          <w:rFonts w:ascii="Times New Roman" w:hAnsi="Times New Roman" w:cs="Times New Roman"/>
        </w:rPr>
        <w:t>(5</w:t>
      </w:r>
      <w:r w:rsidRPr="00875919">
        <w:rPr>
          <w:rFonts w:ascii="Times New Roman" w:hAnsi="Times New Roman" w:cs="Times New Roman"/>
          <w:vertAlign w:val="superscript"/>
        </w:rPr>
        <w:t>5</w:t>
      </w:r>
      <w:r w:rsidRPr="00875919">
        <w:rPr>
          <w:rFonts w:ascii="Times New Roman" w:hAnsi="Times New Roman" w:cs="Times New Roman"/>
        </w:rPr>
        <w:t xml:space="preserve">) </w:t>
      </w:r>
      <w:commentRangeEnd w:id="3"/>
      <w:r w:rsidR="00612E85">
        <w:rPr>
          <w:rStyle w:val="Kommentaariviide"/>
        </w:rPr>
        <w:commentReference w:id="3"/>
      </w:r>
      <w:r w:rsidRPr="00875919">
        <w:rPr>
          <w:rFonts w:ascii="Times New Roman" w:hAnsi="Times New Roman" w:cs="Times New Roman"/>
        </w:rPr>
        <w:t xml:space="preserve">Erisoodustusena ei maksustata järgmisi töötaja tervise edendamiseks tehtavaid kulutusi </w:t>
      </w:r>
      <w:r w:rsidRPr="00D52A71">
        <w:rPr>
          <w:rFonts w:ascii="Times New Roman" w:hAnsi="Times New Roman" w:cs="Times New Roman"/>
        </w:rPr>
        <w:t>400 euro ulatuses töötaja kohta aastas</w:t>
      </w:r>
      <w:r w:rsidRPr="00875919">
        <w:rPr>
          <w:rFonts w:ascii="Times New Roman" w:hAnsi="Times New Roman" w:cs="Times New Roman"/>
        </w:rPr>
        <w:t>, kui tööandja on neid võimaldanud kõikidele töötajatele:</w:t>
      </w:r>
      <w:r>
        <w:rPr>
          <w:rFonts w:ascii="Times New Roman" w:hAnsi="Times New Roman" w:cs="Times New Roman"/>
        </w:rPr>
        <w:t>“</w:t>
      </w:r>
      <w:r w:rsidR="00383971">
        <w:rPr>
          <w:rFonts w:ascii="Times New Roman" w:hAnsi="Times New Roman" w:cs="Times New Roman"/>
        </w:rPr>
        <w:t>;</w:t>
      </w:r>
    </w:p>
    <w:p w14:paraId="68A33E6E" w14:textId="77777777" w:rsidR="00570AD4" w:rsidRPr="00B20063" w:rsidRDefault="00570AD4" w:rsidP="00B20063">
      <w:pPr>
        <w:jc w:val="both"/>
        <w:rPr>
          <w:rFonts w:ascii="Times New Roman" w:hAnsi="Times New Roman" w:cs="Times New Roman"/>
        </w:rPr>
      </w:pPr>
    </w:p>
    <w:p w14:paraId="599EEBAF" w14:textId="4111B4E4" w:rsidR="00570AD4" w:rsidRPr="00D52A71" w:rsidRDefault="00B20063" w:rsidP="00570AD4">
      <w:pPr>
        <w:jc w:val="both"/>
        <w:rPr>
          <w:rFonts w:ascii="Times New Roman" w:hAnsi="Times New Roman" w:cs="Times New Roman"/>
        </w:rPr>
      </w:pPr>
      <w:r>
        <w:rPr>
          <w:rFonts w:ascii="Times New Roman" w:hAnsi="Times New Roman" w:cs="Times New Roman"/>
          <w:b/>
          <w:bCs/>
        </w:rPr>
        <w:t>7</w:t>
      </w:r>
      <w:r w:rsidR="00570AD4" w:rsidRPr="00D52A71">
        <w:rPr>
          <w:rFonts w:ascii="Times New Roman" w:hAnsi="Times New Roman" w:cs="Times New Roman"/>
          <w:b/>
          <w:bCs/>
        </w:rPr>
        <w:t>)</w:t>
      </w:r>
      <w:r w:rsidR="00570AD4" w:rsidRPr="00D52A71">
        <w:rPr>
          <w:rFonts w:ascii="Times New Roman" w:hAnsi="Times New Roman" w:cs="Times New Roman"/>
        </w:rPr>
        <w:t xml:space="preserve"> </w:t>
      </w:r>
      <w:r w:rsidR="00570AD4">
        <w:rPr>
          <w:rFonts w:ascii="Times New Roman" w:hAnsi="Times New Roman" w:cs="Times New Roman"/>
        </w:rPr>
        <w:t>paragrahvi</w:t>
      </w:r>
      <w:r w:rsidR="00570AD4" w:rsidRPr="00D52A71">
        <w:rPr>
          <w:rFonts w:ascii="Times New Roman" w:hAnsi="Times New Roman" w:cs="Times New Roman"/>
        </w:rPr>
        <w:t xml:space="preserve"> 48 </w:t>
      </w:r>
      <w:r w:rsidR="00F06C7F" w:rsidRPr="00D52A71">
        <w:rPr>
          <w:rFonts w:ascii="Times New Roman" w:hAnsi="Times New Roman" w:cs="Times New Roman"/>
        </w:rPr>
        <w:t>lõi</w:t>
      </w:r>
      <w:r w:rsidR="00F06C7F">
        <w:rPr>
          <w:rFonts w:ascii="Times New Roman" w:hAnsi="Times New Roman" w:cs="Times New Roman"/>
        </w:rPr>
        <w:t>k</w:t>
      </w:r>
      <w:r w:rsidR="00F06C7F" w:rsidRPr="00D52A71">
        <w:rPr>
          <w:rFonts w:ascii="Times New Roman" w:hAnsi="Times New Roman" w:cs="Times New Roman"/>
        </w:rPr>
        <w:t xml:space="preserve">e </w:t>
      </w:r>
      <w:r w:rsidR="00570AD4" w:rsidRPr="00D52A71">
        <w:rPr>
          <w:rFonts w:ascii="Times New Roman" w:hAnsi="Times New Roman" w:cs="Times New Roman"/>
        </w:rPr>
        <w:t>5</w:t>
      </w:r>
      <w:r w:rsidR="00570AD4" w:rsidRPr="00D52A71">
        <w:rPr>
          <w:rFonts w:ascii="Times New Roman" w:hAnsi="Times New Roman" w:cs="Times New Roman"/>
          <w:vertAlign w:val="superscript"/>
        </w:rPr>
        <w:t xml:space="preserve">5 </w:t>
      </w:r>
      <w:r w:rsidR="00F06C7F">
        <w:rPr>
          <w:rFonts w:ascii="Times New Roman" w:hAnsi="Times New Roman" w:cs="Times New Roman"/>
        </w:rPr>
        <w:t xml:space="preserve">punkt 2 </w:t>
      </w:r>
      <w:r w:rsidR="00570AD4" w:rsidRPr="00D52A71">
        <w:rPr>
          <w:rFonts w:ascii="Times New Roman" w:hAnsi="Times New Roman" w:cs="Times New Roman"/>
        </w:rPr>
        <w:t>muudetakse ja sõnastatakse järgmiselt:</w:t>
      </w:r>
    </w:p>
    <w:p w14:paraId="33291997" w14:textId="4FBF13B1" w:rsidR="00570AD4" w:rsidRPr="00875919" w:rsidRDefault="00F06C7F" w:rsidP="00570AD4">
      <w:pPr>
        <w:jc w:val="both"/>
        <w:rPr>
          <w:rFonts w:ascii="Times New Roman" w:hAnsi="Times New Roman" w:cs="Times New Roman"/>
        </w:rPr>
      </w:pPr>
      <w:r>
        <w:rPr>
          <w:rFonts w:ascii="Times New Roman" w:hAnsi="Times New Roman" w:cs="Times New Roman"/>
        </w:rPr>
        <w:t>„</w:t>
      </w:r>
      <w:r w:rsidR="00570AD4" w:rsidRPr="00875919">
        <w:rPr>
          <w:rFonts w:ascii="Times New Roman" w:hAnsi="Times New Roman" w:cs="Times New Roman"/>
        </w:rPr>
        <w:t xml:space="preserve">2) sportimis- või liikumispaiga regulaarse kasutamisega </w:t>
      </w:r>
      <w:r w:rsidR="00570AD4" w:rsidRPr="00D52A71">
        <w:rPr>
          <w:rFonts w:ascii="Times New Roman" w:hAnsi="Times New Roman" w:cs="Times New Roman"/>
        </w:rPr>
        <w:t>või massaažiga</w:t>
      </w:r>
      <w:r w:rsidR="00570AD4" w:rsidRPr="00875919">
        <w:rPr>
          <w:rFonts w:ascii="Times New Roman" w:hAnsi="Times New Roman" w:cs="Times New Roman"/>
        </w:rPr>
        <w:t xml:space="preserve"> otseselt seotud kulutusi;</w:t>
      </w:r>
      <w:r>
        <w:rPr>
          <w:rFonts w:ascii="Times New Roman" w:hAnsi="Times New Roman" w:cs="Times New Roman"/>
        </w:rPr>
        <w:t>“;</w:t>
      </w:r>
    </w:p>
    <w:p w14:paraId="3D9E7624" w14:textId="77777777" w:rsidR="00F06C7F" w:rsidRDefault="00F06C7F" w:rsidP="00570AD4">
      <w:pPr>
        <w:jc w:val="both"/>
        <w:rPr>
          <w:rFonts w:ascii="Times New Roman" w:hAnsi="Times New Roman" w:cs="Times New Roman"/>
        </w:rPr>
      </w:pPr>
    </w:p>
    <w:p w14:paraId="06354FEA" w14:textId="6BAE4D81" w:rsidR="00F06C7F" w:rsidRPr="00875919" w:rsidRDefault="00B20063" w:rsidP="00570AD4">
      <w:pPr>
        <w:jc w:val="both"/>
        <w:rPr>
          <w:rFonts w:ascii="Times New Roman" w:hAnsi="Times New Roman" w:cs="Times New Roman"/>
        </w:rPr>
      </w:pPr>
      <w:r>
        <w:rPr>
          <w:rFonts w:ascii="Times New Roman" w:hAnsi="Times New Roman" w:cs="Times New Roman"/>
          <w:b/>
          <w:bCs/>
        </w:rPr>
        <w:t>8</w:t>
      </w:r>
      <w:r w:rsidR="00F06C7F" w:rsidRPr="00D05727">
        <w:rPr>
          <w:rFonts w:ascii="Times New Roman" w:hAnsi="Times New Roman" w:cs="Times New Roman"/>
          <w:b/>
          <w:bCs/>
        </w:rPr>
        <w:t>)</w:t>
      </w:r>
      <w:r w:rsidR="00F06C7F">
        <w:rPr>
          <w:rFonts w:ascii="Times New Roman" w:hAnsi="Times New Roman" w:cs="Times New Roman"/>
        </w:rPr>
        <w:t xml:space="preserve"> paragrahvi</w:t>
      </w:r>
      <w:r w:rsidR="00F06C7F" w:rsidRPr="00D52A71">
        <w:rPr>
          <w:rFonts w:ascii="Times New Roman" w:hAnsi="Times New Roman" w:cs="Times New Roman"/>
        </w:rPr>
        <w:t xml:space="preserve"> 48 lõi</w:t>
      </w:r>
      <w:r w:rsidR="00F06C7F">
        <w:rPr>
          <w:rFonts w:ascii="Times New Roman" w:hAnsi="Times New Roman" w:cs="Times New Roman"/>
        </w:rPr>
        <w:t>k</w:t>
      </w:r>
      <w:r w:rsidR="00F06C7F" w:rsidRPr="00D52A71">
        <w:rPr>
          <w:rFonts w:ascii="Times New Roman" w:hAnsi="Times New Roman" w:cs="Times New Roman"/>
        </w:rPr>
        <w:t>e 5</w:t>
      </w:r>
      <w:r w:rsidR="00F06C7F" w:rsidRPr="00D52A71">
        <w:rPr>
          <w:rFonts w:ascii="Times New Roman" w:hAnsi="Times New Roman" w:cs="Times New Roman"/>
          <w:vertAlign w:val="superscript"/>
        </w:rPr>
        <w:t xml:space="preserve">5 </w:t>
      </w:r>
      <w:r w:rsidR="00F06C7F">
        <w:rPr>
          <w:rFonts w:ascii="Times New Roman" w:hAnsi="Times New Roman" w:cs="Times New Roman"/>
        </w:rPr>
        <w:t xml:space="preserve">punkt 4 </w:t>
      </w:r>
      <w:r w:rsidR="00F06C7F" w:rsidRPr="00D52A71">
        <w:rPr>
          <w:rFonts w:ascii="Times New Roman" w:hAnsi="Times New Roman" w:cs="Times New Roman"/>
        </w:rPr>
        <w:t>muudetakse ja sõnastatakse järgmiselt</w:t>
      </w:r>
      <w:r w:rsidR="00D05727">
        <w:rPr>
          <w:rFonts w:ascii="Times New Roman" w:hAnsi="Times New Roman" w:cs="Times New Roman"/>
        </w:rPr>
        <w:t>:</w:t>
      </w:r>
      <w:r w:rsidR="00F06C7F" w:rsidRPr="00875919" w:rsidDel="00F06C7F">
        <w:rPr>
          <w:rFonts w:ascii="Times New Roman" w:hAnsi="Times New Roman" w:cs="Times New Roman"/>
        </w:rPr>
        <w:t xml:space="preserve"> </w:t>
      </w:r>
    </w:p>
    <w:p w14:paraId="65DD65F4" w14:textId="25950C6E" w:rsidR="00570AD4" w:rsidRPr="00875919" w:rsidRDefault="00F06C7F" w:rsidP="00570AD4">
      <w:pPr>
        <w:jc w:val="both"/>
        <w:rPr>
          <w:rFonts w:ascii="Times New Roman" w:hAnsi="Times New Roman" w:cs="Times New Roman"/>
        </w:rPr>
      </w:pPr>
      <w:r>
        <w:rPr>
          <w:rFonts w:ascii="Times New Roman" w:hAnsi="Times New Roman" w:cs="Times New Roman"/>
        </w:rPr>
        <w:t>„</w:t>
      </w:r>
      <w:r w:rsidR="00570AD4" w:rsidRPr="00875919">
        <w:rPr>
          <w:rFonts w:ascii="Times New Roman" w:hAnsi="Times New Roman" w:cs="Times New Roman"/>
        </w:rPr>
        <w:t>4) kulutusi tervishoiukorralduse infosüsteemi kantud tervishoiutöötaja</w:t>
      </w:r>
      <w:commentRangeStart w:id="4"/>
      <w:del w:id="5" w:author="Inge Mehide" w:date="2024-09-16T10:28:00Z">
        <w:r w:rsidR="00570AD4" w:rsidRPr="00875919" w:rsidDel="00283418">
          <w:rPr>
            <w:rFonts w:ascii="Times New Roman" w:hAnsi="Times New Roman" w:cs="Times New Roman"/>
          </w:rPr>
          <w:delText>te</w:delText>
        </w:r>
      </w:del>
      <w:commentRangeEnd w:id="4"/>
      <w:r w:rsidR="00283418">
        <w:rPr>
          <w:rStyle w:val="Kommentaariviide"/>
        </w:rPr>
        <w:commentReference w:id="4"/>
      </w:r>
      <w:r w:rsidR="00570AD4" w:rsidRPr="00875919">
        <w:rPr>
          <w:rFonts w:ascii="Times New Roman" w:hAnsi="Times New Roman" w:cs="Times New Roman"/>
        </w:rPr>
        <w:t xml:space="preserve"> või kutset </w:t>
      </w:r>
      <w:r w:rsidR="00570AD4" w:rsidRPr="00D52A71">
        <w:rPr>
          <w:rFonts w:ascii="Times New Roman" w:hAnsi="Times New Roman" w:cs="Times New Roman"/>
        </w:rPr>
        <w:t>või erialast pädevust omava spetsialisti osutatud teenustele</w:t>
      </w:r>
      <w:r w:rsidR="00570AD4" w:rsidRPr="00875919">
        <w:rPr>
          <w:rFonts w:ascii="Times New Roman" w:hAnsi="Times New Roman" w:cs="Times New Roman"/>
        </w:rPr>
        <w:t>;</w:t>
      </w:r>
      <w:r>
        <w:rPr>
          <w:rFonts w:ascii="Times New Roman" w:hAnsi="Times New Roman" w:cs="Times New Roman"/>
        </w:rPr>
        <w:t>“</w:t>
      </w:r>
      <w:r w:rsidR="00383971">
        <w:rPr>
          <w:rFonts w:ascii="Times New Roman" w:hAnsi="Times New Roman" w:cs="Times New Roman"/>
        </w:rPr>
        <w:t>;</w:t>
      </w:r>
      <w:r w:rsidR="00570AD4" w:rsidRPr="00875919">
        <w:rPr>
          <w:rFonts w:ascii="Times New Roman" w:hAnsi="Times New Roman" w:cs="Times New Roman"/>
        </w:rPr>
        <w:t xml:space="preserve"> </w:t>
      </w:r>
    </w:p>
    <w:p w14:paraId="6E623938" w14:textId="77777777" w:rsidR="00453177" w:rsidRDefault="00453177" w:rsidP="00D05727">
      <w:pPr>
        <w:jc w:val="both"/>
        <w:rPr>
          <w:rFonts w:ascii="Times New Roman" w:eastAsia="Times New Roman" w:hAnsi="Times New Roman" w:cs="Times New Roman"/>
          <w:color w:val="000000"/>
          <w:kern w:val="36"/>
          <w:lang w:eastAsia="en-GB"/>
          <w14:ligatures w14:val="none"/>
        </w:rPr>
      </w:pPr>
    </w:p>
    <w:p w14:paraId="1AA44D4D" w14:textId="3ABB7B5C" w:rsidR="00453177" w:rsidRDefault="00B20063" w:rsidP="00453177">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b/>
          <w:bCs/>
          <w:color w:val="000000"/>
          <w:kern w:val="36"/>
          <w:lang w:eastAsia="en-GB"/>
          <w14:ligatures w14:val="none"/>
        </w:rPr>
        <w:t>9</w:t>
      </w:r>
      <w:r w:rsidR="00453177" w:rsidRPr="003A77BA">
        <w:rPr>
          <w:rFonts w:ascii="Times New Roman" w:eastAsia="Times New Roman" w:hAnsi="Times New Roman" w:cs="Times New Roman"/>
          <w:b/>
          <w:bCs/>
          <w:color w:val="000000"/>
          <w:kern w:val="36"/>
          <w:lang w:eastAsia="en-GB"/>
          <w14:ligatures w14:val="none"/>
        </w:rPr>
        <w:t>)</w:t>
      </w:r>
      <w:r w:rsidR="00453177">
        <w:rPr>
          <w:rFonts w:ascii="Times New Roman" w:eastAsia="Times New Roman" w:hAnsi="Times New Roman" w:cs="Times New Roman"/>
          <w:color w:val="000000"/>
          <w:kern w:val="36"/>
          <w:lang w:eastAsia="en-GB"/>
          <w14:ligatures w14:val="none"/>
        </w:rPr>
        <w:t xml:space="preserve"> paragrahvi 48 lõike 5</w:t>
      </w:r>
      <w:r w:rsidR="00453177">
        <w:rPr>
          <w:rFonts w:ascii="Times New Roman" w:eastAsia="Times New Roman" w:hAnsi="Times New Roman" w:cs="Times New Roman"/>
          <w:color w:val="000000"/>
          <w:kern w:val="36"/>
          <w:vertAlign w:val="superscript"/>
          <w:lang w:eastAsia="en-GB"/>
          <w14:ligatures w14:val="none"/>
        </w:rPr>
        <w:t>6</w:t>
      </w:r>
      <w:r w:rsidR="00453177">
        <w:rPr>
          <w:rFonts w:ascii="Times New Roman" w:eastAsia="Times New Roman" w:hAnsi="Times New Roman" w:cs="Times New Roman"/>
          <w:color w:val="000000"/>
          <w:kern w:val="36"/>
          <w:lang w:eastAsia="en-GB"/>
          <w14:ligatures w14:val="none"/>
        </w:rPr>
        <w:t xml:space="preserve"> punktis 2 asendatakse </w:t>
      </w:r>
      <w:r w:rsidR="00F06C7F">
        <w:rPr>
          <w:rFonts w:ascii="Times New Roman" w:eastAsia="Times New Roman" w:hAnsi="Times New Roman" w:cs="Times New Roman"/>
          <w:color w:val="000000"/>
          <w:kern w:val="36"/>
          <w:lang w:eastAsia="en-GB"/>
          <w14:ligatures w14:val="none"/>
        </w:rPr>
        <w:t>arv</w:t>
      </w:r>
      <w:r w:rsidR="00453177" w:rsidRPr="006277D1">
        <w:rPr>
          <w:rFonts w:ascii="Times New Roman" w:eastAsia="Times New Roman" w:hAnsi="Times New Roman" w:cs="Times New Roman"/>
          <w:color w:val="000000"/>
          <w:kern w:val="36"/>
          <w:lang w:eastAsia="en-GB"/>
          <w14:ligatures w14:val="none"/>
        </w:rPr>
        <w:t xml:space="preserve"> „</w:t>
      </w:r>
      <w:r w:rsidR="00453177">
        <w:rPr>
          <w:rFonts w:ascii="Times New Roman" w:eastAsia="Times New Roman" w:hAnsi="Times New Roman" w:cs="Times New Roman"/>
          <w:color w:val="000000"/>
          <w:kern w:val="36"/>
          <w:lang w:eastAsia="en-GB"/>
          <w14:ligatures w14:val="none"/>
        </w:rPr>
        <w:t>200</w:t>
      </w:r>
      <w:r w:rsidR="00453177" w:rsidRPr="006277D1">
        <w:rPr>
          <w:rFonts w:ascii="Times New Roman" w:eastAsia="Times New Roman" w:hAnsi="Times New Roman" w:cs="Times New Roman"/>
          <w:color w:val="000000"/>
          <w:kern w:val="36"/>
          <w:lang w:eastAsia="en-GB"/>
          <w14:ligatures w14:val="none"/>
        </w:rPr>
        <w:t xml:space="preserve">“ </w:t>
      </w:r>
      <w:r w:rsidR="00F06C7F">
        <w:rPr>
          <w:rFonts w:ascii="Times New Roman" w:eastAsia="Times New Roman" w:hAnsi="Times New Roman" w:cs="Times New Roman"/>
          <w:color w:val="000000"/>
          <w:kern w:val="36"/>
          <w:lang w:eastAsia="en-GB"/>
          <w14:ligatures w14:val="none"/>
        </w:rPr>
        <w:t>arvuga</w:t>
      </w:r>
      <w:r w:rsidR="00453177" w:rsidRPr="006277D1">
        <w:rPr>
          <w:rFonts w:ascii="Times New Roman" w:eastAsia="Times New Roman" w:hAnsi="Times New Roman" w:cs="Times New Roman"/>
          <w:color w:val="000000"/>
          <w:kern w:val="36"/>
          <w:lang w:eastAsia="en-GB"/>
          <w14:ligatures w14:val="none"/>
        </w:rPr>
        <w:t xml:space="preserve"> </w:t>
      </w:r>
      <w:r w:rsidR="00453177">
        <w:rPr>
          <w:rFonts w:ascii="Times New Roman" w:eastAsia="Times New Roman" w:hAnsi="Times New Roman" w:cs="Times New Roman"/>
          <w:color w:val="000000"/>
          <w:kern w:val="36"/>
          <w:lang w:eastAsia="en-GB"/>
          <w14:ligatures w14:val="none"/>
        </w:rPr>
        <w:t>„500</w:t>
      </w:r>
      <w:r w:rsidR="00453177" w:rsidRPr="006277D1">
        <w:rPr>
          <w:rFonts w:ascii="Times New Roman" w:eastAsia="Times New Roman" w:hAnsi="Times New Roman" w:cs="Times New Roman"/>
          <w:color w:val="000000"/>
          <w:kern w:val="36"/>
          <w:lang w:eastAsia="en-GB"/>
          <w14:ligatures w14:val="none"/>
        </w:rPr>
        <w:t>“</w:t>
      </w:r>
      <w:r w:rsidR="00453177">
        <w:rPr>
          <w:rFonts w:ascii="Times New Roman" w:eastAsia="Times New Roman" w:hAnsi="Times New Roman" w:cs="Times New Roman"/>
          <w:color w:val="000000"/>
          <w:kern w:val="36"/>
          <w:lang w:eastAsia="en-GB"/>
          <w14:ligatures w14:val="none"/>
        </w:rPr>
        <w:t xml:space="preserve"> ja </w:t>
      </w:r>
      <w:r w:rsidR="00F06C7F">
        <w:rPr>
          <w:rFonts w:ascii="Times New Roman" w:eastAsia="Times New Roman" w:hAnsi="Times New Roman" w:cs="Times New Roman"/>
          <w:color w:val="000000"/>
          <w:kern w:val="36"/>
          <w:lang w:eastAsia="en-GB"/>
          <w14:ligatures w14:val="none"/>
        </w:rPr>
        <w:t>arv</w:t>
      </w:r>
      <w:r w:rsidR="00453177">
        <w:rPr>
          <w:rFonts w:ascii="Times New Roman" w:eastAsia="Times New Roman" w:hAnsi="Times New Roman" w:cs="Times New Roman"/>
          <w:color w:val="000000"/>
          <w:kern w:val="36"/>
          <w:lang w:eastAsia="en-GB"/>
          <w14:ligatures w14:val="none"/>
        </w:rPr>
        <w:t xml:space="preserve"> „100“ </w:t>
      </w:r>
      <w:r w:rsidR="00F06C7F">
        <w:rPr>
          <w:rFonts w:ascii="Times New Roman" w:eastAsia="Times New Roman" w:hAnsi="Times New Roman" w:cs="Times New Roman"/>
          <w:color w:val="000000"/>
          <w:kern w:val="36"/>
          <w:lang w:eastAsia="en-GB"/>
          <w14:ligatures w14:val="none"/>
        </w:rPr>
        <w:t>arvuga</w:t>
      </w:r>
      <w:r w:rsidR="00453177">
        <w:rPr>
          <w:rFonts w:ascii="Times New Roman" w:eastAsia="Times New Roman" w:hAnsi="Times New Roman" w:cs="Times New Roman"/>
          <w:color w:val="000000"/>
          <w:kern w:val="36"/>
          <w:lang w:eastAsia="en-GB"/>
          <w14:ligatures w14:val="none"/>
        </w:rPr>
        <w:t xml:space="preserve"> „250“</w:t>
      </w:r>
      <w:r w:rsidR="00453177" w:rsidRPr="006277D1">
        <w:rPr>
          <w:rFonts w:ascii="Times New Roman" w:eastAsia="Times New Roman" w:hAnsi="Times New Roman" w:cs="Times New Roman"/>
          <w:color w:val="000000"/>
          <w:kern w:val="36"/>
          <w:lang w:eastAsia="en-GB"/>
          <w14:ligatures w14:val="none"/>
        </w:rPr>
        <w:t>;</w:t>
      </w:r>
    </w:p>
    <w:p w14:paraId="6470EF8B" w14:textId="77777777" w:rsidR="008D34FC" w:rsidRDefault="008D34FC" w:rsidP="00082DF6">
      <w:pPr>
        <w:rPr>
          <w:rFonts w:ascii="Times New Roman" w:eastAsia="Times New Roman" w:hAnsi="Times New Roman" w:cs="Times New Roman"/>
          <w:color w:val="000000"/>
          <w:kern w:val="36"/>
          <w:lang w:eastAsia="en-GB"/>
          <w14:ligatures w14:val="none"/>
        </w:rPr>
      </w:pPr>
    </w:p>
    <w:p w14:paraId="7AB92D40" w14:textId="31C53F5C" w:rsidR="003E4452" w:rsidRDefault="00F06C7F" w:rsidP="00082DF6">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b/>
          <w:bCs/>
          <w:color w:val="000000"/>
          <w:kern w:val="36"/>
          <w:lang w:eastAsia="en-GB"/>
          <w14:ligatures w14:val="none"/>
        </w:rPr>
        <w:t>1</w:t>
      </w:r>
      <w:r w:rsidR="00B20063">
        <w:rPr>
          <w:rFonts w:ascii="Times New Roman" w:eastAsia="Times New Roman" w:hAnsi="Times New Roman" w:cs="Times New Roman"/>
          <w:b/>
          <w:bCs/>
          <w:color w:val="000000"/>
          <w:kern w:val="36"/>
          <w:lang w:eastAsia="en-GB"/>
          <w14:ligatures w14:val="none"/>
        </w:rPr>
        <w:t>0</w:t>
      </w:r>
      <w:r w:rsidR="008E5E5D" w:rsidRPr="00453177">
        <w:rPr>
          <w:rFonts w:ascii="Times New Roman" w:eastAsia="Times New Roman" w:hAnsi="Times New Roman" w:cs="Times New Roman"/>
          <w:b/>
          <w:bCs/>
          <w:color w:val="000000"/>
          <w:kern w:val="36"/>
          <w:lang w:eastAsia="en-GB"/>
          <w14:ligatures w14:val="none"/>
        </w:rPr>
        <w:t>)</w:t>
      </w:r>
      <w:r w:rsidR="008E5E5D">
        <w:rPr>
          <w:rFonts w:ascii="Times New Roman" w:eastAsia="Times New Roman" w:hAnsi="Times New Roman" w:cs="Times New Roman"/>
          <w:color w:val="000000"/>
          <w:kern w:val="36"/>
          <w:lang w:eastAsia="en-GB"/>
          <w14:ligatures w14:val="none"/>
        </w:rPr>
        <w:t xml:space="preserve"> </w:t>
      </w:r>
      <w:r w:rsidR="003E4452">
        <w:rPr>
          <w:rFonts w:ascii="Times New Roman" w:eastAsia="Times New Roman" w:hAnsi="Times New Roman" w:cs="Times New Roman"/>
          <w:color w:val="000000"/>
          <w:kern w:val="36"/>
          <w:lang w:eastAsia="en-GB"/>
          <w14:ligatures w14:val="none"/>
        </w:rPr>
        <w:t xml:space="preserve">paragrahvi </w:t>
      </w:r>
      <w:r w:rsidR="008E5E5D">
        <w:rPr>
          <w:rFonts w:ascii="Times New Roman" w:eastAsia="Times New Roman" w:hAnsi="Times New Roman" w:cs="Times New Roman"/>
          <w:color w:val="000000"/>
          <w:kern w:val="36"/>
          <w:lang w:eastAsia="en-GB"/>
          <w14:ligatures w14:val="none"/>
        </w:rPr>
        <w:t>49</w:t>
      </w:r>
      <w:r w:rsidR="003E4452">
        <w:rPr>
          <w:rFonts w:ascii="Times New Roman" w:eastAsia="Times New Roman" w:hAnsi="Times New Roman" w:cs="Times New Roman"/>
          <w:color w:val="000000"/>
          <w:kern w:val="36"/>
          <w:lang w:eastAsia="en-GB"/>
          <w14:ligatures w14:val="none"/>
        </w:rPr>
        <w:t xml:space="preserve"> lõike </w:t>
      </w:r>
      <w:r w:rsidR="008E5E5D">
        <w:rPr>
          <w:rFonts w:ascii="Times New Roman" w:eastAsia="Times New Roman" w:hAnsi="Times New Roman" w:cs="Times New Roman"/>
          <w:color w:val="000000"/>
          <w:kern w:val="36"/>
          <w:lang w:eastAsia="en-GB"/>
          <w14:ligatures w14:val="none"/>
        </w:rPr>
        <w:t>1</w:t>
      </w:r>
      <w:r w:rsidR="003E4452">
        <w:rPr>
          <w:rFonts w:ascii="Times New Roman" w:eastAsia="Times New Roman" w:hAnsi="Times New Roman" w:cs="Times New Roman"/>
          <w:color w:val="000000"/>
          <w:kern w:val="36"/>
          <w:lang w:eastAsia="en-GB"/>
          <w14:ligatures w14:val="none"/>
        </w:rPr>
        <w:t xml:space="preserve"> </w:t>
      </w:r>
      <w:r w:rsidR="008E5E5D">
        <w:rPr>
          <w:rFonts w:ascii="Times New Roman" w:eastAsia="Times New Roman" w:hAnsi="Times New Roman" w:cs="Times New Roman"/>
          <w:color w:val="000000"/>
          <w:kern w:val="36"/>
          <w:lang w:eastAsia="en-GB"/>
          <w14:ligatures w14:val="none"/>
        </w:rPr>
        <w:t>teises</w:t>
      </w:r>
      <w:r w:rsidR="003E4452" w:rsidRPr="006277D1">
        <w:rPr>
          <w:rFonts w:ascii="Times New Roman" w:eastAsia="Times New Roman" w:hAnsi="Times New Roman" w:cs="Times New Roman"/>
          <w:color w:val="000000"/>
          <w:kern w:val="36"/>
          <w:lang w:eastAsia="en-GB"/>
          <w14:ligatures w14:val="none"/>
        </w:rPr>
        <w:t xml:space="preserve"> lauses </w:t>
      </w:r>
      <w:r>
        <w:rPr>
          <w:rFonts w:ascii="Times New Roman" w:eastAsia="Times New Roman" w:hAnsi="Times New Roman" w:cs="Times New Roman"/>
          <w:color w:val="000000"/>
          <w:kern w:val="36"/>
          <w:lang w:eastAsia="en-GB"/>
          <w14:ligatures w14:val="none"/>
        </w:rPr>
        <w:t>asendatakse</w:t>
      </w:r>
      <w:r w:rsidRPr="006277D1">
        <w:rPr>
          <w:rFonts w:ascii="Times New Roman" w:eastAsia="Times New Roman" w:hAnsi="Times New Roman" w:cs="Times New Roman"/>
          <w:color w:val="000000"/>
          <w:kern w:val="36"/>
          <w:lang w:eastAsia="en-GB"/>
          <w14:ligatures w14:val="none"/>
        </w:rPr>
        <w:t xml:space="preserve"> </w:t>
      </w:r>
      <w:r>
        <w:rPr>
          <w:rFonts w:ascii="Times New Roman" w:eastAsia="Times New Roman" w:hAnsi="Times New Roman" w:cs="Times New Roman"/>
          <w:color w:val="000000"/>
          <w:kern w:val="36"/>
          <w:lang w:eastAsia="en-GB"/>
          <w14:ligatures w14:val="none"/>
        </w:rPr>
        <w:t>arv</w:t>
      </w:r>
      <w:r w:rsidR="003E4452" w:rsidRPr="006277D1">
        <w:rPr>
          <w:rFonts w:ascii="Times New Roman" w:eastAsia="Times New Roman" w:hAnsi="Times New Roman" w:cs="Times New Roman"/>
          <w:color w:val="000000"/>
          <w:kern w:val="36"/>
          <w:lang w:eastAsia="en-GB"/>
          <w14:ligatures w14:val="none"/>
        </w:rPr>
        <w:t xml:space="preserve"> „</w:t>
      </w:r>
      <w:r w:rsidR="008E5E5D">
        <w:rPr>
          <w:rFonts w:ascii="Times New Roman" w:eastAsia="Times New Roman" w:hAnsi="Times New Roman" w:cs="Times New Roman"/>
          <w:color w:val="000000"/>
          <w:kern w:val="36"/>
          <w:lang w:eastAsia="en-GB"/>
          <w14:ligatures w14:val="none"/>
        </w:rPr>
        <w:t>10</w:t>
      </w:r>
      <w:r w:rsidR="003E4452" w:rsidRPr="006277D1">
        <w:rPr>
          <w:rFonts w:ascii="Times New Roman" w:eastAsia="Times New Roman" w:hAnsi="Times New Roman" w:cs="Times New Roman"/>
          <w:color w:val="000000"/>
          <w:kern w:val="36"/>
          <w:lang w:eastAsia="en-GB"/>
          <w14:ligatures w14:val="none"/>
        </w:rPr>
        <w:t xml:space="preserve">“ </w:t>
      </w:r>
      <w:r>
        <w:rPr>
          <w:rFonts w:ascii="Times New Roman" w:eastAsia="Times New Roman" w:hAnsi="Times New Roman" w:cs="Times New Roman"/>
          <w:color w:val="000000"/>
          <w:kern w:val="36"/>
          <w:lang w:eastAsia="en-GB"/>
          <w14:ligatures w14:val="none"/>
        </w:rPr>
        <w:t>arvuga</w:t>
      </w:r>
      <w:r w:rsidR="003E4452" w:rsidRPr="006277D1">
        <w:rPr>
          <w:rFonts w:ascii="Times New Roman" w:eastAsia="Times New Roman" w:hAnsi="Times New Roman" w:cs="Times New Roman"/>
          <w:color w:val="000000"/>
          <w:kern w:val="36"/>
          <w:lang w:eastAsia="en-GB"/>
          <w14:ligatures w14:val="none"/>
        </w:rPr>
        <w:t xml:space="preserve"> </w:t>
      </w:r>
      <w:r w:rsidR="003E4452">
        <w:rPr>
          <w:rFonts w:ascii="Times New Roman" w:eastAsia="Times New Roman" w:hAnsi="Times New Roman" w:cs="Times New Roman"/>
          <w:color w:val="000000"/>
          <w:kern w:val="36"/>
          <w:lang w:eastAsia="en-GB"/>
          <w14:ligatures w14:val="none"/>
        </w:rPr>
        <w:t>„</w:t>
      </w:r>
      <w:r w:rsidR="008E5E5D">
        <w:rPr>
          <w:rFonts w:ascii="Times New Roman" w:eastAsia="Times New Roman" w:hAnsi="Times New Roman" w:cs="Times New Roman"/>
          <w:color w:val="000000"/>
          <w:kern w:val="36"/>
          <w:lang w:eastAsia="en-GB"/>
          <w14:ligatures w14:val="none"/>
        </w:rPr>
        <w:t>21</w:t>
      </w:r>
      <w:r w:rsidR="003E4452" w:rsidRPr="006277D1">
        <w:rPr>
          <w:rFonts w:ascii="Times New Roman" w:eastAsia="Times New Roman" w:hAnsi="Times New Roman" w:cs="Times New Roman"/>
          <w:color w:val="000000"/>
          <w:kern w:val="36"/>
          <w:lang w:eastAsia="en-GB"/>
          <w14:ligatures w14:val="none"/>
        </w:rPr>
        <w:t>“;</w:t>
      </w:r>
    </w:p>
    <w:p w14:paraId="37526B9B" w14:textId="77777777" w:rsidR="00453177" w:rsidRDefault="00453177" w:rsidP="00082DF6">
      <w:pPr>
        <w:rPr>
          <w:rFonts w:ascii="Times New Roman" w:eastAsia="Times New Roman" w:hAnsi="Times New Roman" w:cs="Times New Roman"/>
          <w:color w:val="000000"/>
          <w:kern w:val="36"/>
          <w:lang w:eastAsia="en-GB"/>
          <w14:ligatures w14:val="none"/>
        </w:rPr>
      </w:pPr>
    </w:p>
    <w:p w14:paraId="47D6AA4B" w14:textId="1C96C72B" w:rsidR="003E4452" w:rsidRDefault="00E75DEE" w:rsidP="00082DF6">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b/>
          <w:bCs/>
          <w:color w:val="000000"/>
          <w:kern w:val="36"/>
          <w:lang w:eastAsia="en-GB"/>
          <w14:ligatures w14:val="none"/>
        </w:rPr>
        <w:t>1</w:t>
      </w:r>
      <w:r w:rsidR="00B20063">
        <w:rPr>
          <w:rFonts w:ascii="Times New Roman" w:eastAsia="Times New Roman" w:hAnsi="Times New Roman" w:cs="Times New Roman"/>
          <w:b/>
          <w:bCs/>
          <w:color w:val="000000"/>
          <w:kern w:val="36"/>
          <w:lang w:eastAsia="en-GB"/>
          <w14:ligatures w14:val="none"/>
        </w:rPr>
        <w:t>1</w:t>
      </w:r>
      <w:r w:rsidR="00453177" w:rsidRPr="003A77BA">
        <w:rPr>
          <w:rFonts w:ascii="Times New Roman" w:eastAsia="Times New Roman" w:hAnsi="Times New Roman" w:cs="Times New Roman"/>
          <w:b/>
          <w:bCs/>
          <w:color w:val="000000"/>
          <w:kern w:val="36"/>
          <w:lang w:eastAsia="en-GB"/>
          <w14:ligatures w14:val="none"/>
        </w:rPr>
        <w:t>)</w:t>
      </w:r>
      <w:r w:rsidR="00453177">
        <w:rPr>
          <w:rFonts w:ascii="Times New Roman" w:eastAsia="Times New Roman" w:hAnsi="Times New Roman" w:cs="Times New Roman"/>
          <w:color w:val="000000"/>
          <w:kern w:val="36"/>
          <w:lang w:eastAsia="en-GB"/>
          <w14:ligatures w14:val="none"/>
        </w:rPr>
        <w:t xml:space="preserve"> paragrahvi 49 lõike 4 </w:t>
      </w:r>
      <w:r w:rsidR="00F06C7F">
        <w:rPr>
          <w:rFonts w:ascii="Times New Roman" w:eastAsia="Times New Roman" w:hAnsi="Times New Roman" w:cs="Times New Roman"/>
          <w:color w:val="000000"/>
          <w:kern w:val="36"/>
          <w:lang w:eastAsia="en-GB"/>
          <w14:ligatures w14:val="none"/>
        </w:rPr>
        <w:t>teises</w:t>
      </w:r>
      <w:r w:rsidR="00F06C7F" w:rsidRPr="006277D1">
        <w:rPr>
          <w:rFonts w:ascii="Times New Roman" w:eastAsia="Times New Roman" w:hAnsi="Times New Roman" w:cs="Times New Roman"/>
          <w:color w:val="000000"/>
          <w:kern w:val="36"/>
          <w:lang w:eastAsia="en-GB"/>
          <w14:ligatures w14:val="none"/>
        </w:rPr>
        <w:t xml:space="preserve"> lauses </w:t>
      </w:r>
      <w:r w:rsidR="00453177">
        <w:rPr>
          <w:rFonts w:ascii="Times New Roman" w:eastAsia="Times New Roman" w:hAnsi="Times New Roman" w:cs="Times New Roman"/>
          <w:color w:val="000000"/>
          <w:kern w:val="36"/>
          <w:lang w:eastAsia="en-GB"/>
          <w14:ligatures w14:val="none"/>
        </w:rPr>
        <w:t xml:space="preserve">asendatakse </w:t>
      </w:r>
      <w:r w:rsidR="00F06C7F">
        <w:rPr>
          <w:rFonts w:ascii="Times New Roman" w:eastAsia="Times New Roman" w:hAnsi="Times New Roman" w:cs="Times New Roman"/>
          <w:color w:val="000000"/>
          <w:kern w:val="36"/>
          <w:lang w:eastAsia="en-GB"/>
          <w14:ligatures w14:val="none"/>
        </w:rPr>
        <w:t>arv</w:t>
      </w:r>
      <w:r w:rsidR="00453177" w:rsidRPr="006277D1">
        <w:rPr>
          <w:rFonts w:ascii="Times New Roman" w:eastAsia="Times New Roman" w:hAnsi="Times New Roman" w:cs="Times New Roman"/>
          <w:color w:val="000000"/>
          <w:kern w:val="36"/>
          <w:lang w:eastAsia="en-GB"/>
          <w14:ligatures w14:val="none"/>
        </w:rPr>
        <w:t xml:space="preserve"> „</w:t>
      </w:r>
      <w:r w:rsidR="00FB4440">
        <w:rPr>
          <w:rFonts w:ascii="Times New Roman" w:eastAsia="Times New Roman" w:hAnsi="Times New Roman" w:cs="Times New Roman"/>
          <w:color w:val="000000"/>
          <w:kern w:val="36"/>
          <w:lang w:eastAsia="en-GB"/>
          <w14:ligatures w14:val="none"/>
        </w:rPr>
        <w:t>32</w:t>
      </w:r>
      <w:r w:rsidR="00453177" w:rsidRPr="006277D1">
        <w:rPr>
          <w:rFonts w:ascii="Times New Roman" w:eastAsia="Times New Roman" w:hAnsi="Times New Roman" w:cs="Times New Roman"/>
          <w:color w:val="000000"/>
          <w:kern w:val="36"/>
          <w:lang w:eastAsia="en-GB"/>
          <w14:ligatures w14:val="none"/>
        </w:rPr>
        <w:t xml:space="preserve">“ </w:t>
      </w:r>
      <w:r w:rsidR="00F06C7F">
        <w:rPr>
          <w:rFonts w:ascii="Times New Roman" w:eastAsia="Times New Roman" w:hAnsi="Times New Roman" w:cs="Times New Roman"/>
          <w:color w:val="000000"/>
          <w:kern w:val="36"/>
          <w:lang w:eastAsia="en-GB"/>
          <w14:ligatures w14:val="none"/>
        </w:rPr>
        <w:t>arvuga</w:t>
      </w:r>
      <w:r w:rsidR="00453177" w:rsidRPr="006277D1">
        <w:rPr>
          <w:rFonts w:ascii="Times New Roman" w:eastAsia="Times New Roman" w:hAnsi="Times New Roman" w:cs="Times New Roman"/>
          <w:color w:val="000000"/>
          <w:kern w:val="36"/>
          <w:lang w:eastAsia="en-GB"/>
          <w14:ligatures w14:val="none"/>
        </w:rPr>
        <w:t xml:space="preserve"> </w:t>
      </w:r>
      <w:r w:rsidR="00453177">
        <w:rPr>
          <w:rFonts w:ascii="Times New Roman" w:eastAsia="Times New Roman" w:hAnsi="Times New Roman" w:cs="Times New Roman"/>
          <w:color w:val="000000"/>
          <w:kern w:val="36"/>
          <w:lang w:eastAsia="en-GB"/>
          <w14:ligatures w14:val="none"/>
        </w:rPr>
        <w:t>„</w:t>
      </w:r>
      <w:r w:rsidR="00FB4440">
        <w:rPr>
          <w:rFonts w:ascii="Times New Roman" w:eastAsia="Times New Roman" w:hAnsi="Times New Roman" w:cs="Times New Roman"/>
          <w:color w:val="000000"/>
          <w:kern w:val="36"/>
          <w:lang w:eastAsia="en-GB"/>
          <w14:ligatures w14:val="none"/>
        </w:rPr>
        <w:t>50</w:t>
      </w:r>
      <w:r w:rsidR="00453177" w:rsidRPr="006277D1">
        <w:rPr>
          <w:rFonts w:ascii="Times New Roman" w:eastAsia="Times New Roman" w:hAnsi="Times New Roman" w:cs="Times New Roman"/>
          <w:color w:val="000000"/>
          <w:kern w:val="36"/>
          <w:lang w:eastAsia="en-GB"/>
          <w14:ligatures w14:val="none"/>
        </w:rPr>
        <w:t>“;</w:t>
      </w:r>
    </w:p>
    <w:p w14:paraId="33689808" w14:textId="77777777" w:rsidR="00273BAB" w:rsidRDefault="00273BAB" w:rsidP="00082DF6">
      <w:pPr>
        <w:rPr>
          <w:rFonts w:ascii="Times New Roman" w:eastAsia="Times New Roman" w:hAnsi="Times New Roman" w:cs="Times New Roman"/>
          <w:color w:val="000000"/>
          <w:kern w:val="36"/>
          <w:lang w:eastAsia="en-GB"/>
          <w14:ligatures w14:val="none"/>
        </w:rPr>
      </w:pPr>
    </w:p>
    <w:p w14:paraId="35711233" w14:textId="08681760" w:rsidR="003E4452" w:rsidRDefault="00570AD4" w:rsidP="00082DF6">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b/>
          <w:bCs/>
          <w:color w:val="000000"/>
          <w:kern w:val="36"/>
          <w:lang w:eastAsia="en-GB"/>
          <w14:ligatures w14:val="none"/>
        </w:rPr>
        <w:t>1</w:t>
      </w:r>
      <w:r w:rsidR="00B20063">
        <w:rPr>
          <w:rFonts w:ascii="Times New Roman" w:eastAsia="Times New Roman" w:hAnsi="Times New Roman" w:cs="Times New Roman"/>
          <w:b/>
          <w:bCs/>
          <w:color w:val="000000"/>
          <w:kern w:val="36"/>
          <w:lang w:eastAsia="en-GB"/>
          <w14:ligatures w14:val="none"/>
        </w:rPr>
        <w:t>2</w:t>
      </w:r>
      <w:r w:rsidR="00273BAB" w:rsidRPr="003A77BA">
        <w:rPr>
          <w:rFonts w:ascii="Times New Roman" w:eastAsia="Times New Roman" w:hAnsi="Times New Roman" w:cs="Times New Roman"/>
          <w:b/>
          <w:bCs/>
          <w:color w:val="000000"/>
          <w:kern w:val="36"/>
          <w:lang w:eastAsia="en-GB"/>
          <w14:ligatures w14:val="none"/>
        </w:rPr>
        <w:t>)</w:t>
      </w:r>
      <w:r w:rsidR="00273BAB">
        <w:rPr>
          <w:rFonts w:ascii="Times New Roman" w:eastAsia="Times New Roman" w:hAnsi="Times New Roman" w:cs="Times New Roman"/>
          <w:color w:val="000000"/>
          <w:kern w:val="36"/>
          <w:lang w:eastAsia="en-GB"/>
          <w14:ligatures w14:val="none"/>
        </w:rPr>
        <w:t xml:space="preserve"> paragrahvi 49 lõike 6 punktides 4 ja 5 asendatakse </w:t>
      </w:r>
      <w:r w:rsidR="00F06C7F">
        <w:rPr>
          <w:rFonts w:ascii="Times New Roman" w:eastAsia="Times New Roman" w:hAnsi="Times New Roman" w:cs="Times New Roman"/>
          <w:color w:val="000000"/>
          <w:kern w:val="36"/>
          <w:lang w:eastAsia="en-GB"/>
          <w14:ligatures w14:val="none"/>
        </w:rPr>
        <w:t>arv</w:t>
      </w:r>
      <w:r w:rsidR="00273BAB" w:rsidRPr="006277D1">
        <w:rPr>
          <w:rFonts w:ascii="Times New Roman" w:eastAsia="Times New Roman" w:hAnsi="Times New Roman" w:cs="Times New Roman"/>
          <w:color w:val="000000"/>
          <w:kern w:val="36"/>
          <w:lang w:eastAsia="en-GB"/>
          <w14:ligatures w14:val="none"/>
        </w:rPr>
        <w:t xml:space="preserve"> „</w:t>
      </w:r>
      <w:r w:rsidR="00273BAB">
        <w:rPr>
          <w:rFonts w:ascii="Times New Roman" w:eastAsia="Times New Roman" w:hAnsi="Times New Roman" w:cs="Times New Roman"/>
          <w:color w:val="000000"/>
          <w:kern w:val="36"/>
          <w:lang w:eastAsia="en-GB"/>
          <w14:ligatures w14:val="none"/>
        </w:rPr>
        <w:t>32</w:t>
      </w:r>
      <w:r w:rsidR="00273BAB" w:rsidRPr="006277D1">
        <w:rPr>
          <w:rFonts w:ascii="Times New Roman" w:eastAsia="Times New Roman" w:hAnsi="Times New Roman" w:cs="Times New Roman"/>
          <w:color w:val="000000"/>
          <w:kern w:val="36"/>
          <w:lang w:eastAsia="en-GB"/>
          <w14:ligatures w14:val="none"/>
        </w:rPr>
        <w:t xml:space="preserve">“ </w:t>
      </w:r>
      <w:r w:rsidR="00F06C7F">
        <w:rPr>
          <w:rFonts w:ascii="Times New Roman" w:eastAsia="Times New Roman" w:hAnsi="Times New Roman" w:cs="Times New Roman"/>
          <w:color w:val="000000"/>
          <w:kern w:val="36"/>
          <w:lang w:eastAsia="en-GB"/>
          <w14:ligatures w14:val="none"/>
        </w:rPr>
        <w:t>arvuga</w:t>
      </w:r>
      <w:r w:rsidR="00273BAB" w:rsidRPr="006277D1">
        <w:rPr>
          <w:rFonts w:ascii="Times New Roman" w:eastAsia="Times New Roman" w:hAnsi="Times New Roman" w:cs="Times New Roman"/>
          <w:color w:val="000000"/>
          <w:kern w:val="36"/>
          <w:lang w:eastAsia="en-GB"/>
          <w14:ligatures w14:val="none"/>
        </w:rPr>
        <w:t xml:space="preserve"> </w:t>
      </w:r>
      <w:r w:rsidR="00273BAB">
        <w:rPr>
          <w:rFonts w:ascii="Times New Roman" w:eastAsia="Times New Roman" w:hAnsi="Times New Roman" w:cs="Times New Roman"/>
          <w:color w:val="000000"/>
          <w:kern w:val="36"/>
          <w:lang w:eastAsia="en-GB"/>
          <w14:ligatures w14:val="none"/>
        </w:rPr>
        <w:t>„85</w:t>
      </w:r>
      <w:r w:rsidR="00273BAB" w:rsidRPr="006277D1">
        <w:rPr>
          <w:rFonts w:ascii="Times New Roman" w:eastAsia="Times New Roman" w:hAnsi="Times New Roman" w:cs="Times New Roman"/>
          <w:color w:val="000000"/>
          <w:kern w:val="36"/>
          <w:lang w:eastAsia="en-GB"/>
          <w14:ligatures w14:val="none"/>
        </w:rPr>
        <w:t>“</w:t>
      </w:r>
      <w:r w:rsidR="00273BAB">
        <w:rPr>
          <w:rFonts w:ascii="Times New Roman" w:eastAsia="Times New Roman" w:hAnsi="Times New Roman" w:cs="Times New Roman"/>
          <w:color w:val="000000"/>
          <w:kern w:val="36"/>
          <w:lang w:eastAsia="en-GB"/>
          <w14:ligatures w14:val="none"/>
        </w:rPr>
        <w:t>.</w:t>
      </w:r>
    </w:p>
    <w:p w14:paraId="607BF69D" w14:textId="77777777" w:rsidR="00082DF6" w:rsidRDefault="00082DF6" w:rsidP="00082DF6">
      <w:pPr>
        <w:rPr>
          <w:rFonts w:ascii="Times New Roman" w:eastAsia="Times New Roman" w:hAnsi="Times New Roman" w:cs="Times New Roman"/>
          <w:color w:val="000000"/>
          <w:kern w:val="36"/>
          <w:lang w:eastAsia="en-GB"/>
          <w14:ligatures w14:val="none"/>
        </w:rPr>
      </w:pPr>
    </w:p>
    <w:p w14:paraId="31D3184B" w14:textId="11D039F7" w:rsidR="00082DF6" w:rsidRPr="0084151F" w:rsidRDefault="0084151F" w:rsidP="00082DF6">
      <w:pPr>
        <w:rPr>
          <w:rFonts w:ascii="Times New Roman" w:eastAsia="Times New Roman" w:hAnsi="Times New Roman" w:cs="Times New Roman"/>
          <w:b/>
          <w:bCs/>
          <w:color w:val="000000"/>
          <w:kern w:val="36"/>
          <w:lang w:eastAsia="en-GB"/>
          <w14:ligatures w14:val="none"/>
        </w:rPr>
      </w:pPr>
      <w:r w:rsidRPr="0084151F">
        <w:rPr>
          <w:rFonts w:ascii="Times New Roman" w:eastAsia="Times New Roman" w:hAnsi="Times New Roman" w:cs="Times New Roman"/>
          <w:b/>
          <w:bCs/>
          <w:color w:val="000000"/>
          <w:kern w:val="36"/>
          <w:lang w:eastAsia="en-GB"/>
          <w14:ligatures w14:val="none"/>
        </w:rPr>
        <w:t xml:space="preserve">§ </w:t>
      </w:r>
      <w:r w:rsidR="000B42A6">
        <w:rPr>
          <w:rFonts w:ascii="Times New Roman" w:eastAsia="Times New Roman" w:hAnsi="Times New Roman" w:cs="Times New Roman"/>
          <w:b/>
          <w:bCs/>
          <w:color w:val="000000"/>
          <w:kern w:val="36"/>
          <w:lang w:eastAsia="en-GB"/>
          <w14:ligatures w14:val="none"/>
        </w:rPr>
        <w:t>3</w:t>
      </w:r>
      <w:r w:rsidRPr="0084151F">
        <w:rPr>
          <w:rFonts w:ascii="Times New Roman" w:eastAsia="Times New Roman" w:hAnsi="Times New Roman" w:cs="Times New Roman"/>
          <w:b/>
          <w:bCs/>
          <w:color w:val="000000"/>
          <w:kern w:val="36"/>
          <w:lang w:eastAsia="en-GB"/>
          <w14:ligatures w14:val="none"/>
        </w:rPr>
        <w:t xml:space="preserve">. </w:t>
      </w:r>
      <w:r w:rsidR="00FB4EE9">
        <w:rPr>
          <w:rFonts w:ascii="Times New Roman" w:eastAsia="Times New Roman" w:hAnsi="Times New Roman" w:cs="Times New Roman"/>
          <w:b/>
          <w:bCs/>
          <w:color w:val="000000"/>
          <w:kern w:val="36"/>
          <w:lang w:eastAsia="en-GB"/>
          <w14:ligatures w14:val="none"/>
        </w:rPr>
        <w:t>Seaduse j</w:t>
      </w:r>
      <w:r w:rsidRPr="0084151F">
        <w:rPr>
          <w:rFonts w:ascii="Times New Roman" w:eastAsia="Times New Roman" w:hAnsi="Times New Roman" w:cs="Times New Roman"/>
          <w:b/>
          <w:bCs/>
          <w:color w:val="000000"/>
          <w:kern w:val="36"/>
          <w:lang w:eastAsia="en-GB"/>
          <w14:ligatures w14:val="none"/>
        </w:rPr>
        <w:t>õustumine</w:t>
      </w:r>
    </w:p>
    <w:p w14:paraId="2766CA76" w14:textId="77777777" w:rsidR="0084151F" w:rsidRPr="00181368" w:rsidRDefault="0084151F" w:rsidP="00082DF6">
      <w:pPr>
        <w:rPr>
          <w:rFonts w:ascii="Times New Roman" w:eastAsia="Times New Roman" w:hAnsi="Times New Roman" w:cs="Times New Roman"/>
          <w:color w:val="000000"/>
          <w:kern w:val="36"/>
          <w:lang w:eastAsia="en-GB"/>
          <w14:ligatures w14:val="none"/>
        </w:rPr>
      </w:pPr>
    </w:p>
    <w:p w14:paraId="0A57BB88" w14:textId="1FC7FCB2" w:rsidR="00082DF6" w:rsidRDefault="00FB4EE9" w:rsidP="00082DF6">
      <w:pPr>
        <w:rPr>
          <w:rFonts w:ascii="Times New Roman" w:eastAsia="Times New Roman" w:hAnsi="Times New Roman" w:cs="Times New Roman"/>
          <w:color w:val="000000"/>
          <w:kern w:val="36"/>
          <w:lang w:eastAsia="en-GB"/>
          <w14:ligatures w14:val="none"/>
        </w:rPr>
      </w:pPr>
      <w:r>
        <w:rPr>
          <w:rFonts w:ascii="Times New Roman" w:eastAsia="Times New Roman" w:hAnsi="Times New Roman" w:cs="Times New Roman"/>
          <w:color w:val="000000"/>
          <w:kern w:val="36"/>
          <w:lang w:eastAsia="en-GB"/>
          <w14:ligatures w14:val="none"/>
        </w:rPr>
        <w:t>Käesoleva seaduse §</w:t>
      </w:r>
      <w:r w:rsidR="00540B77">
        <w:rPr>
          <w:rFonts w:ascii="Times New Roman" w:eastAsia="Times New Roman" w:hAnsi="Times New Roman" w:cs="Times New Roman"/>
          <w:color w:val="000000"/>
          <w:kern w:val="36"/>
          <w:lang w:eastAsia="en-GB"/>
          <w14:ligatures w14:val="none"/>
        </w:rPr>
        <w:t xml:space="preserve"> 2 jõustub 2025. aasta</w:t>
      </w:r>
      <w:r>
        <w:rPr>
          <w:rFonts w:ascii="Times New Roman" w:eastAsia="Times New Roman" w:hAnsi="Times New Roman" w:cs="Times New Roman"/>
          <w:color w:val="000000"/>
          <w:kern w:val="36"/>
          <w:lang w:eastAsia="en-GB"/>
          <w14:ligatures w14:val="none"/>
        </w:rPr>
        <w:t xml:space="preserve"> 1. jaanuaril</w:t>
      </w:r>
      <w:r w:rsidR="00540B77">
        <w:rPr>
          <w:rFonts w:ascii="Times New Roman" w:eastAsia="Times New Roman" w:hAnsi="Times New Roman" w:cs="Times New Roman"/>
          <w:color w:val="000000"/>
          <w:kern w:val="36"/>
          <w:lang w:eastAsia="en-GB"/>
          <w14:ligatures w14:val="none"/>
        </w:rPr>
        <w:t>.</w:t>
      </w:r>
    </w:p>
    <w:p w14:paraId="21DC431A" w14:textId="77777777" w:rsidR="00320CE6" w:rsidRDefault="00320CE6" w:rsidP="00082DF6">
      <w:pPr>
        <w:rPr>
          <w:rFonts w:ascii="Times New Roman" w:eastAsia="Times New Roman" w:hAnsi="Times New Roman" w:cs="Times New Roman"/>
          <w:color w:val="000000"/>
          <w:kern w:val="36"/>
          <w:lang w:eastAsia="en-GB"/>
          <w14:ligatures w14:val="none"/>
        </w:rPr>
      </w:pPr>
    </w:p>
    <w:p w14:paraId="14676E98" w14:textId="77777777" w:rsidR="00FB4EE9" w:rsidRDefault="00FB4EE9" w:rsidP="00082DF6">
      <w:pPr>
        <w:rPr>
          <w:rFonts w:ascii="Times New Roman" w:eastAsia="Times New Roman" w:hAnsi="Times New Roman" w:cs="Times New Roman"/>
          <w:color w:val="000000"/>
          <w:kern w:val="36"/>
          <w:lang w:eastAsia="en-GB"/>
          <w14:ligatures w14:val="none"/>
        </w:rPr>
      </w:pPr>
    </w:p>
    <w:p w14:paraId="19CE35B7" w14:textId="77777777" w:rsidR="00FB4EE9" w:rsidRPr="00181368" w:rsidRDefault="00FB4EE9" w:rsidP="00082DF6">
      <w:pPr>
        <w:rPr>
          <w:rFonts w:ascii="Times New Roman" w:eastAsia="Times New Roman" w:hAnsi="Times New Roman" w:cs="Times New Roman"/>
          <w:color w:val="000000"/>
          <w:kern w:val="36"/>
          <w:lang w:eastAsia="en-GB"/>
          <w14:ligatures w14:val="none"/>
        </w:rPr>
      </w:pPr>
    </w:p>
    <w:p w14:paraId="62C2126B" w14:textId="77777777" w:rsidR="00082DF6" w:rsidRPr="00753238" w:rsidRDefault="00082DF6" w:rsidP="00082DF6">
      <w:pPr>
        <w:rPr>
          <w:rFonts w:ascii="Times New Roman" w:hAnsi="Times New Roman" w:cs="Times New Roman"/>
        </w:rPr>
      </w:pPr>
      <w:r w:rsidRPr="00753238">
        <w:rPr>
          <w:rFonts w:ascii="Times New Roman" w:hAnsi="Times New Roman" w:cs="Times New Roman"/>
        </w:rPr>
        <w:t xml:space="preserve">Lauri </w:t>
      </w:r>
      <w:proofErr w:type="spellStart"/>
      <w:r w:rsidRPr="00753238">
        <w:rPr>
          <w:rFonts w:ascii="Times New Roman" w:hAnsi="Times New Roman" w:cs="Times New Roman"/>
        </w:rPr>
        <w:t>Hussar</w:t>
      </w:r>
      <w:proofErr w:type="spellEnd"/>
    </w:p>
    <w:p w14:paraId="4A496DAF" w14:textId="77777777" w:rsidR="00082DF6" w:rsidRPr="00753238" w:rsidRDefault="00082DF6" w:rsidP="00082DF6">
      <w:pPr>
        <w:rPr>
          <w:rFonts w:ascii="Times New Roman" w:hAnsi="Times New Roman" w:cs="Times New Roman"/>
        </w:rPr>
      </w:pPr>
      <w:r w:rsidRPr="00753238">
        <w:rPr>
          <w:rFonts w:ascii="Times New Roman" w:hAnsi="Times New Roman" w:cs="Times New Roman"/>
        </w:rPr>
        <w:t>Riigikogu esimees</w:t>
      </w:r>
    </w:p>
    <w:p w14:paraId="736C9DF0" w14:textId="77777777" w:rsidR="00082DF6" w:rsidRPr="00753238" w:rsidRDefault="00082DF6" w:rsidP="00082DF6">
      <w:pPr>
        <w:rPr>
          <w:rFonts w:ascii="Times New Roman" w:hAnsi="Times New Roman" w:cs="Times New Roman"/>
        </w:rPr>
      </w:pPr>
    </w:p>
    <w:p w14:paraId="28F3F8D3" w14:textId="0D33495C" w:rsidR="00082DF6" w:rsidRDefault="00082DF6" w:rsidP="00082DF6">
      <w:pPr>
        <w:rPr>
          <w:rFonts w:ascii="Times New Roman" w:hAnsi="Times New Roman" w:cs="Times New Roman"/>
        </w:rPr>
      </w:pPr>
      <w:r w:rsidRPr="00753238">
        <w:rPr>
          <w:rFonts w:ascii="Times New Roman" w:hAnsi="Times New Roman" w:cs="Times New Roman"/>
        </w:rPr>
        <w:t>Tallinn,</w:t>
      </w:r>
      <w:r w:rsidR="00C67313">
        <w:rPr>
          <w:rFonts w:ascii="Times New Roman" w:hAnsi="Times New Roman" w:cs="Times New Roman"/>
        </w:rPr>
        <w:t xml:space="preserve"> </w:t>
      </w:r>
      <w:r w:rsidR="00085D53">
        <w:rPr>
          <w:rFonts w:ascii="Times New Roman" w:hAnsi="Times New Roman" w:cs="Times New Roman"/>
        </w:rPr>
        <w:t xml:space="preserve">                      </w:t>
      </w:r>
      <w:r w:rsidRPr="00753238">
        <w:rPr>
          <w:rFonts w:ascii="Times New Roman" w:hAnsi="Times New Roman" w:cs="Times New Roman"/>
        </w:rPr>
        <w:t>2024</w:t>
      </w:r>
    </w:p>
    <w:p w14:paraId="2B9B133C" w14:textId="77777777" w:rsidR="00FB4EE9" w:rsidRDefault="00FB4EE9" w:rsidP="00082DF6">
      <w:pPr>
        <w:pBdr>
          <w:bottom w:val="single" w:sz="12" w:space="1" w:color="auto"/>
        </w:pBdr>
        <w:rPr>
          <w:rFonts w:ascii="Times New Roman" w:hAnsi="Times New Roman" w:cs="Times New Roman"/>
        </w:rPr>
      </w:pPr>
    </w:p>
    <w:p w14:paraId="5E3D4179" w14:textId="5365EC7C" w:rsidR="00FB4EE9" w:rsidRDefault="00FB4EE9" w:rsidP="00082DF6">
      <w:pPr>
        <w:rPr>
          <w:rFonts w:ascii="Times New Roman" w:hAnsi="Times New Roman" w:cs="Times New Roman"/>
        </w:rPr>
      </w:pPr>
      <w:r>
        <w:rPr>
          <w:rFonts w:ascii="Times New Roman" w:hAnsi="Times New Roman" w:cs="Times New Roman"/>
        </w:rPr>
        <w:t>Algatab Vabariigi Valitsus           2024</w:t>
      </w:r>
    </w:p>
    <w:p w14:paraId="6D281D05" w14:textId="77777777" w:rsidR="00FB4EE9" w:rsidRDefault="00FB4EE9" w:rsidP="00082DF6">
      <w:pPr>
        <w:rPr>
          <w:rFonts w:ascii="Times New Roman" w:hAnsi="Times New Roman" w:cs="Times New Roman"/>
        </w:rPr>
      </w:pPr>
    </w:p>
    <w:p w14:paraId="600C71DE" w14:textId="7CC9CC9A" w:rsidR="00FB4EE9" w:rsidRPr="00753238" w:rsidRDefault="00FB4EE9" w:rsidP="00082DF6">
      <w:pPr>
        <w:rPr>
          <w:rFonts w:ascii="Times New Roman" w:hAnsi="Times New Roman" w:cs="Times New Roman"/>
        </w:rPr>
      </w:pPr>
      <w:r>
        <w:rPr>
          <w:rFonts w:ascii="Times New Roman" w:hAnsi="Times New Roman" w:cs="Times New Roman"/>
        </w:rPr>
        <w:t>(allkirjastatud digitaalselt)</w:t>
      </w:r>
    </w:p>
    <w:bookmarkEnd w:id="0"/>
    <w:p w14:paraId="745F78E3" w14:textId="77777777" w:rsidR="00674D5C" w:rsidRDefault="00674D5C"/>
    <w:sectPr w:rsidR="00674D5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iret Elenurm" w:date="2024-09-16T11:24:00Z" w:initials="PE">
    <w:p w14:paraId="184F3E1C" w14:textId="77777777" w:rsidR="00612E85" w:rsidRDefault="00612E85" w:rsidP="00612E85">
      <w:pPr>
        <w:pStyle w:val="Kommentaaritekst"/>
      </w:pPr>
      <w:r>
        <w:rPr>
          <w:rStyle w:val="Kommentaariviide"/>
        </w:rPr>
        <w:annotationRef/>
      </w:r>
      <w:r>
        <w:t>Lõiketähis esitatakse üksnes kogu lõike esitamise puhul. Palume lõiketähis välja jätta, sest muudetud on lauseosa.</w:t>
      </w:r>
    </w:p>
  </w:comment>
  <w:comment w:id="4" w:author="Inge Mehide" w:date="2024-09-16T10:28:00Z" w:initials="IM">
    <w:p w14:paraId="34A8DFBF" w14:textId="4DD3EAC2" w:rsidR="00283418" w:rsidRDefault="00283418" w:rsidP="00283418">
      <w:pPr>
        <w:pStyle w:val="Kommentaaritekst"/>
      </w:pPr>
      <w:r>
        <w:rPr>
          <w:rStyle w:val="Kommentaariviide"/>
        </w:rPr>
        <w:annotationRef/>
      </w:r>
      <w:r>
        <w:t>Eelistada ainsust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4F3E1C" w15:done="0"/>
  <w15:commentEx w15:paraId="34A8DF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293D2" w16cex:dateUtc="2024-09-16T08:24:00Z"/>
  <w16cex:commentExtensible w16cex:durableId="2A9286D1" w16cex:dateUtc="2024-09-16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4F3E1C" w16cid:durableId="2A9293D2"/>
  <w16cid:commentId w16cid:paraId="34A8DFBF" w16cid:durableId="2A9286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87587"/>
    <w:multiLevelType w:val="hybridMultilevel"/>
    <w:tmpl w:val="E56E2B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73897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ret Elenurm">
    <w15:presenceInfo w15:providerId="AD" w15:userId="S-1-5-21-23267018-1296325175-649218145-117115"/>
  </w15:person>
  <w15:person w15:author="Inge Mehide">
    <w15:presenceInfo w15:providerId="AD" w15:userId="S-1-5-21-23267018-1296325175-649218145-118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851"/>
    <w:rsid w:val="00015C1D"/>
    <w:rsid w:val="00016DE3"/>
    <w:rsid w:val="00040C93"/>
    <w:rsid w:val="00054573"/>
    <w:rsid w:val="00082DF6"/>
    <w:rsid w:val="00085D53"/>
    <w:rsid w:val="000B42A6"/>
    <w:rsid w:val="000E7A5F"/>
    <w:rsid w:val="001527AC"/>
    <w:rsid w:val="00173BBC"/>
    <w:rsid w:val="00187841"/>
    <w:rsid w:val="001C691B"/>
    <w:rsid w:val="001E5222"/>
    <w:rsid w:val="002129F5"/>
    <w:rsid w:val="00242D9C"/>
    <w:rsid w:val="00273BAB"/>
    <w:rsid w:val="00283418"/>
    <w:rsid w:val="0029215D"/>
    <w:rsid w:val="002C5BEA"/>
    <w:rsid w:val="00305613"/>
    <w:rsid w:val="00310DAA"/>
    <w:rsid w:val="00320CE6"/>
    <w:rsid w:val="003266F3"/>
    <w:rsid w:val="00344842"/>
    <w:rsid w:val="00383971"/>
    <w:rsid w:val="003A77BA"/>
    <w:rsid w:val="003E4452"/>
    <w:rsid w:val="003F1912"/>
    <w:rsid w:val="00423F07"/>
    <w:rsid w:val="00453177"/>
    <w:rsid w:val="004B6FEF"/>
    <w:rsid w:val="00540B77"/>
    <w:rsid w:val="0054745A"/>
    <w:rsid w:val="00554EED"/>
    <w:rsid w:val="00570AD4"/>
    <w:rsid w:val="005E5D97"/>
    <w:rsid w:val="00612E85"/>
    <w:rsid w:val="006277D1"/>
    <w:rsid w:val="006321E5"/>
    <w:rsid w:val="00647048"/>
    <w:rsid w:val="00663734"/>
    <w:rsid w:val="00674D5C"/>
    <w:rsid w:val="007370AD"/>
    <w:rsid w:val="00792B29"/>
    <w:rsid w:val="007E6329"/>
    <w:rsid w:val="008120A6"/>
    <w:rsid w:val="0084151F"/>
    <w:rsid w:val="008A006C"/>
    <w:rsid w:val="008D34FC"/>
    <w:rsid w:val="008E4A21"/>
    <w:rsid w:val="008E5E5D"/>
    <w:rsid w:val="008F0B3B"/>
    <w:rsid w:val="008F15D4"/>
    <w:rsid w:val="00960048"/>
    <w:rsid w:val="00963F7D"/>
    <w:rsid w:val="00981E27"/>
    <w:rsid w:val="00996970"/>
    <w:rsid w:val="009B542F"/>
    <w:rsid w:val="009E1764"/>
    <w:rsid w:val="00A32FF0"/>
    <w:rsid w:val="00A37EB2"/>
    <w:rsid w:val="00AA3FBA"/>
    <w:rsid w:val="00AD5851"/>
    <w:rsid w:val="00B20063"/>
    <w:rsid w:val="00B9722F"/>
    <w:rsid w:val="00BA0C6E"/>
    <w:rsid w:val="00BB5D6E"/>
    <w:rsid w:val="00C4497F"/>
    <w:rsid w:val="00C47FE2"/>
    <w:rsid w:val="00C67313"/>
    <w:rsid w:val="00CA1FDC"/>
    <w:rsid w:val="00CD2680"/>
    <w:rsid w:val="00D05727"/>
    <w:rsid w:val="00D8388E"/>
    <w:rsid w:val="00DF3C47"/>
    <w:rsid w:val="00E75DEE"/>
    <w:rsid w:val="00ED1098"/>
    <w:rsid w:val="00F0430E"/>
    <w:rsid w:val="00F06C7F"/>
    <w:rsid w:val="00FB4440"/>
    <w:rsid w:val="00FB4EE9"/>
    <w:rsid w:val="00FE00F2"/>
    <w:rsid w:val="00FF11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C7720"/>
  <w15:chartTrackingRefBased/>
  <w15:docId w15:val="{3257BCA1-B71D-40D6-8F05-E6D516AE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82DF6"/>
    <w:pPr>
      <w:spacing w:after="0" w:line="240" w:lineRule="auto"/>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82DF6"/>
    <w:pPr>
      <w:ind w:left="720"/>
      <w:contextualSpacing/>
    </w:pPr>
  </w:style>
  <w:style w:type="paragraph" w:styleId="Redaktsioon">
    <w:name w:val="Revision"/>
    <w:hidden/>
    <w:uiPriority w:val="99"/>
    <w:semiHidden/>
    <w:rsid w:val="00344842"/>
    <w:pPr>
      <w:spacing w:after="0" w:line="240" w:lineRule="auto"/>
    </w:pPr>
    <w:rPr>
      <w:sz w:val="24"/>
      <w:szCs w:val="24"/>
    </w:rPr>
  </w:style>
  <w:style w:type="character" w:styleId="Kommentaariviide">
    <w:name w:val="annotation reference"/>
    <w:basedOn w:val="Liguvaikefont"/>
    <w:uiPriority w:val="99"/>
    <w:semiHidden/>
    <w:unhideWhenUsed/>
    <w:rsid w:val="00A32FF0"/>
    <w:rPr>
      <w:sz w:val="16"/>
      <w:szCs w:val="16"/>
    </w:rPr>
  </w:style>
  <w:style w:type="paragraph" w:styleId="Kommentaaritekst">
    <w:name w:val="annotation text"/>
    <w:basedOn w:val="Normaallaad"/>
    <w:link w:val="KommentaaritekstMrk"/>
    <w:uiPriority w:val="99"/>
    <w:unhideWhenUsed/>
    <w:rsid w:val="00A32FF0"/>
    <w:rPr>
      <w:sz w:val="20"/>
      <w:szCs w:val="20"/>
    </w:rPr>
  </w:style>
  <w:style w:type="character" w:customStyle="1" w:styleId="KommentaaritekstMrk">
    <w:name w:val="Kommentaari tekst Märk"/>
    <w:basedOn w:val="Liguvaikefont"/>
    <w:link w:val="Kommentaaritekst"/>
    <w:uiPriority w:val="99"/>
    <w:rsid w:val="00A32FF0"/>
    <w:rPr>
      <w:sz w:val="20"/>
      <w:szCs w:val="20"/>
    </w:rPr>
  </w:style>
  <w:style w:type="paragraph" w:styleId="Kommentaariteema">
    <w:name w:val="annotation subject"/>
    <w:basedOn w:val="Kommentaaritekst"/>
    <w:next w:val="Kommentaaritekst"/>
    <w:link w:val="KommentaariteemaMrk"/>
    <w:uiPriority w:val="99"/>
    <w:semiHidden/>
    <w:unhideWhenUsed/>
    <w:rsid w:val="00A32FF0"/>
    <w:rPr>
      <w:b/>
      <w:bCs/>
    </w:rPr>
  </w:style>
  <w:style w:type="character" w:customStyle="1" w:styleId="KommentaariteemaMrk">
    <w:name w:val="Kommentaari teema Märk"/>
    <w:basedOn w:val="KommentaaritekstMrk"/>
    <w:link w:val="Kommentaariteema"/>
    <w:uiPriority w:val="99"/>
    <w:semiHidden/>
    <w:rsid w:val="00A32FF0"/>
    <w:rPr>
      <w:b/>
      <w:bCs/>
      <w:sz w:val="20"/>
      <w:szCs w:val="20"/>
    </w:rPr>
  </w:style>
  <w:style w:type="paragraph" w:styleId="Jutumullitekst">
    <w:name w:val="Balloon Text"/>
    <w:basedOn w:val="Normaallaad"/>
    <w:link w:val="JutumullitekstMrk"/>
    <w:uiPriority w:val="99"/>
    <w:semiHidden/>
    <w:unhideWhenUsed/>
    <w:rsid w:val="0038397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83971"/>
    <w:rPr>
      <w:rFonts w:ascii="Segoe UI" w:hAnsi="Segoe UI" w:cs="Segoe UI"/>
      <w:sz w:val="18"/>
      <w:szCs w:val="18"/>
    </w:rPr>
  </w:style>
  <w:style w:type="paragraph" w:styleId="Normaallaadveeb">
    <w:name w:val="Normal (Web)"/>
    <w:basedOn w:val="Normaallaad"/>
    <w:uiPriority w:val="99"/>
    <w:semiHidden/>
    <w:unhideWhenUsed/>
    <w:rsid w:val="001527AC"/>
    <w:pPr>
      <w:spacing w:before="100" w:beforeAutospacing="1" w:after="100" w:afterAutospacing="1"/>
    </w:pPr>
    <w:rPr>
      <w:rFonts w:ascii="Times New Roman" w:eastAsia="Times New Roman" w:hAnsi="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5278">
      <w:bodyDiv w:val="1"/>
      <w:marLeft w:val="0"/>
      <w:marRight w:val="0"/>
      <w:marTop w:val="0"/>
      <w:marBottom w:val="0"/>
      <w:divBdr>
        <w:top w:val="none" w:sz="0" w:space="0" w:color="auto"/>
        <w:left w:val="none" w:sz="0" w:space="0" w:color="auto"/>
        <w:bottom w:val="none" w:sz="0" w:space="0" w:color="auto"/>
        <w:right w:val="none" w:sz="0" w:space="0" w:color="auto"/>
      </w:divBdr>
      <w:divsChild>
        <w:div w:id="2045522771">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75D6B-DA87-4F79-B291-53479DE6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437</Words>
  <Characters>2541</Characters>
  <Application>Microsoft Office Word</Application>
  <DocSecurity>0</DocSecurity>
  <Lines>21</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Kivistik</dc:creator>
  <cp:keywords/>
  <dc:description/>
  <cp:lastModifiedBy>Piret Elenurm</cp:lastModifiedBy>
  <cp:revision>7</cp:revision>
  <dcterms:created xsi:type="dcterms:W3CDTF">2024-09-11T08:17:00Z</dcterms:created>
  <dcterms:modified xsi:type="dcterms:W3CDTF">2024-09-17T07:30:00Z</dcterms:modified>
</cp:coreProperties>
</file>